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9970B" w14:textId="77777777" w:rsidR="00EB272C" w:rsidRPr="00970076" w:rsidRDefault="00390598" w:rsidP="004E201E">
      <w:pPr>
        <w:rPr>
          <w:rStyle w:val="Emphasis"/>
        </w:rPr>
      </w:pPr>
      <w:r>
        <w:rPr>
          <w:rFonts w:cs="Arial"/>
          <w:noProof/>
          <w:lang w:val="de-CH" w:eastAsia="de-CH"/>
        </w:rPr>
        <w:drawing>
          <wp:anchor distT="0" distB="0" distL="114300" distR="114300" simplePos="0" relativeHeight="251661312" behindDoc="0" locked="0" layoutInCell="1" allowOverlap="1" wp14:anchorId="47F031FA" wp14:editId="64BA308A">
            <wp:simplePos x="0" y="0"/>
            <wp:positionH relativeFrom="margin">
              <wp:align>right</wp:align>
            </wp:positionH>
            <wp:positionV relativeFrom="paragraph">
              <wp:posOffset>12301</wp:posOffset>
            </wp:positionV>
            <wp:extent cx="1807845" cy="1116330"/>
            <wp:effectExtent l="0" t="0" r="1905" b="7620"/>
            <wp:wrapThrough wrapText="bothSides">
              <wp:wrapPolygon edited="0">
                <wp:start x="0" y="0"/>
                <wp:lineTo x="0" y="21379"/>
                <wp:lineTo x="21395" y="21379"/>
                <wp:lineTo x="21395" y="0"/>
                <wp:lineTo x="0" y="0"/>
              </wp:wrapPolygon>
            </wp:wrapThrough>
            <wp:docPr id="9" name="Picture 9" descr="logo_cia_01_cmyk -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_cia_01_cmyk -p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7845" cy="1116330"/>
                    </a:xfrm>
                    <a:prstGeom prst="rect">
                      <a:avLst/>
                    </a:prstGeom>
                    <a:noFill/>
                    <a:ln>
                      <a:noFill/>
                    </a:ln>
                  </pic:spPr>
                </pic:pic>
              </a:graphicData>
            </a:graphic>
          </wp:anchor>
        </w:drawing>
      </w:r>
      <w:r w:rsidR="00266DDD">
        <w:rPr>
          <w:noProof/>
          <w:lang w:val="de-CH" w:eastAsia="de-CH"/>
        </w:rPr>
        <w:drawing>
          <wp:anchor distT="0" distB="0" distL="114300" distR="114300" simplePos="0" relativeHeight="251660288" behindDoc="0" locked="0" layoutInCell="1" allowOverlap="1" wp14:anchorId="55E50D7A" wp14:editId="4F42D803">
            <wp:simplePos x="0" y="0"/>
            <wp:positionH relativeFrom="leftMargin">
              <wp:align>right</wp:align>
            </wp:positionH>
            <wp:positionV relativeFrom="paragraph">
              <wp:posOffset>11933</wp:posOffset>
            </wp:positionV>
            <wp:extent cx="712470" cy="1073785"/>
            <wp:effectExtent l="0" t="0" r="0" b="0"/>
            <wp:wrapThrough wrapText="bothSides">
              <wp:wrapPolygon edited="0">
                <wp:start x="0" y="0"/>
                <wp:lineTo x="0" y="21076"/>
                <wp:lineTo x="20791" y="21076"/>
                <wp:lineTo x="20791" y="0"/>
                <wp:lineTo x="0" y="0"/>
              </wp:wrapPolygon>
            </wp:wrapThrough>
            <wp:docPr id="6" name="Picture 6"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_fai_01_cmyk-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2470" cy="1073785"/>
                    </a:xfrm>
                    <a:prstGeom prst="rect">
                      <a:avLst/>
                    </a:prstGeom>
                    <a:noFill/>
                    <a:ln>
                      <a:noFill/>
                    </a:ln>
                  </pic:spPr>
                </pic:pic>
              </a:graphicData>
            </a:graphic>
          </wp:anchor>
        </w:drawing>
      </w:r>
    </w:p>
    <w:p w14:paraId="369464BA" w14:textId="77777777" w:rsidR="00EB272C" w:rsidRPr="00970076" w:rsidRDefault="00EB272C" w:rsidP="00970076">
      <w:pPr>
        <w:rPr>
          <w:rStyle w:val="Emphasis"/>
        </w:rPr>
      </w:pPr>
    </w:p>
    <w:p w14:paraId="75E90457" w14:textId="77777777" w:rsidR="00EB272C" w:rsidRPr="00970076" w:rsidRDefault="00EB272C" w:rsidP="00970076">
      <w:pPr>
        <w:rPr>
          <w:rStyle w:val="Emphasis"/>
        </w:rPr>
      </w:pPr>
    </w:p>
    <w:p w14:paraId="07587678" w14:textId="77777777" w:rsidR="00EB272C" w:rsidRPr="00970076" w:rsidRDefault="00EB272C" w:rsidP="00970076">
      <w:pPr>
        <w:rPr>
          <w:rStyle w:val="Emphasis"/>
        </w:rPr>
      </w:pPr>
    </w:p>
    <w:p w14:paraId="67C58C9E" w14:textId="77777777" w:rsidR="00EB272C" w:rsidRPr="00970076" w:rsidRDefault="00EB272C" w:rsidP="00970076">
      <w:pPr>
        <w:rPr>
          <w:rStyle w:val="Emphasis"/>
        </w:rPr>
      </w:pPr>
    </w:p>
    <w:p w14:paraId="20B07DFD" w14:textId="77777777" w:rsidR="00EB272C" w:rsidRPr="00970076" w:rsidRDefault="00EB272C" w:rsidP="00970076">
      <w:pPr>
        <w:rPr>
          <w:rStyle w:val="Emphasis"/>
        </w:rPr>
      </w:pPr>
    </w:p>
    <w:p w14:paraId="2DDE1EAA" w14:textId="77777777" w:rsidR="00EB272C" w:rsidRPr="00970076" w:rsidRDefault="00EB272C" w:rsidP="00970076">
      <w:pPr>
        <w:rPr>
          <w:rStyle w:val="Emphasis"/>
        </w:rPr>
      </w:pPr>
    </w:p>
    <w:p w14:paraId="3D4B2BBC" w14:textId="77777777" w:rsidR="00EB272C" w:rsidRPr="00970076" w:rsidRDefault="00EB272C" w:rsidP="00970076">
      <w:pPr>
        <w:rPr>
          <w:rStyle w:val="Emphasis"/>
        </w:rPr>
      </w:pPr>
    </w:p>
    <w:p w14:paraId="07D9AC2F" w14:textId="77777777" w:rsidR="00EB272C" w:rsidRPr="00970076" w:rsidRDefault="00EB272C" w:rsidP="00970076">
      <w:pPr>
        <w:rPr>
          <w:rStyle w:val="Emphasis"/>
        </w:rPr>
      </w:pPr>
    </w:p>
    <w:p w14:paraId="44AF353B" w14:textId="77777777" w:rsidR="00EB272C" w:rsidRPr="00970076" w:rsidRDefault="00EB272C" w:rsidP="00970076">
      <w:pPr>
        <w:rPr>
          <w:rStyle w:val="Emphasis"/>
        </w:rPr>
      </w:pPr>
    </w:p>
    <w:p w14:paraId="1099EE14" w14:textId="77777777" w:rsidR="00EB272C" w:rsidRPr="00970076" w:rsidRDefault="00EB272C" w:rsidP="00970076">
      <w:pPr>
        <w:rPr>
          <w:rStyle w:val="Emphasis"/>
        </w:rPr>
      </w:pPr>
    </w:p>
    <w:p w14:paraId="7C4F4057" w14:textId="77777777" w:rsidR="00EB272C" w:rsidRPr="00970076" w:rsidRDefault="00EB272C" w:rsidP="00970076">
      <w:pPr>
        <w:rPr>
          <w:rStyle w:val="Emphasis"/>
        </w:rPr>
      </w:pPr>
    </w:p>
    <w:p w14:paraId="076449F6" w14:textId="77777777" w:rsidR="00EB272C" w:rsidRPr="00970076" w:rsidRDefault="00EB272C" w:rsidP="00390598">
      <w:pPr>
        <w:rPr>
          <w:rStyle w:val="Emphasis"/>
        </w:rPr>
      </w:pPr>
    </w:p>
    <w:p w14:paraId="2D761BB0" w14:textId="77777777" w:rsidR="00EB272C" w:rsidRPr="00970076" w:rsidRDefault="00EB272C" w:rsidP="00970076">
      <w:pPr>
        <w:rPr>
          <w:rStyle w:val="Emphasis"/>
        </w:rPr>
      </w:pPr>
    </w:p>
    <w:p w14:paraId="2711070E" w14:textId="77777777" w:rsidR="00EB272C" w:rsidRPr="00970076" w:rsidRDefault="00EB272C" w:rsidP="00970076">
      <w:pPr>
        <w:rPr>
          <w:rStyle w:val="Emphasis"/>
        </w:rPr>
      </w:pPr>
    </w:p>
    <w:p w14:paraId="53486EF0" w14:textId="77777777" w:rsidR="00EB272C" w:rsidRPr="00970076" w:rsidRDefault="00EB272C" w:rsidP="00970076">
      <w:pPr>
        <w:rPr>
          <w:rStyle w:val="Emphasis"/>
        </w:rPr>
      </w:pPr>
    </w:p>
    <w:bookmarkStart w:id="0" w:name="_Toc361217890"/>
    <w:bookmarkStart w:id="1" w:name="_Toc361218330"/>
    <w:bookmarkStart w:id="2" w:name="_Toc361218354"/>
    <w:bookmarkStart w:id="3" w:name="_Toc361218411"/>
    <w:bookmarkStart w:id="4" w:name="_Toc361218421"/>
    <w:bookmarkStart w:id="5" w:name="_Toc361218456"/>
    <w:bookmarkStart w:id="6" w:name="_Toc361218476"/>
    <w:bookmarkStart w:id="7" w:name="_Toc361218519"/>
    <w:bookmarkStart w:id="8" w:name="_Toc361218536"/>
    <w:bookmarkStart w:id="9" w:name="_Toc361218568"/>
    <w:bookmarkStart w:id="10" w:name="_Toc361218770"/>
    <w:bookmarkStart w:id="11" w:name="_Toc361218782"/>
    <w:bookmarkStart w:id="12" w:name="_Toc361218793"/>
    <w:bookmarkStart w:id="13" w:name="_Toc361218852"/>
    <w:bookmarkStart w:id="14" w:name="_Toc361218993"/>
    <w:bookmarkStart w:id="15" w:name="_Toc361219034"/>
    <w:bookmarkStart w:id="16" w:name="_Toc361219055"/>
    <w:bookmarkStart w:id="17" w:name="_Toc361219772"/>
    <w:bookmarkStart w:id="18" w:name="_Toc361219794"/>
    <w:bookmarkStart w:id="19" w:name="_Toc361219836"/>
    <w:bookmarkStart w:id="20" w:name="_Toc361221165"/>
    <w:bookmarkStart w:id="21" w:name="_Toc361221804"/>
    <w:bookmarkStart w:id="22" w:name="_Toc361221947"/>
    <w:bookmarkStart w:id="23" w:name="_Toc361222085"/>
    <w:bookmarkStart w:id="24" w:name="_Toc361222300"/>
    <w:bookmarkStart w:id="25" w:name="_Toc361222424"/>
    <w:bookmarkStart w:id="26" w:name="_Toc361222776"/>
    <w:bookmarkStart w:id="27" w:name="_Toc361222843"/>
    <w:bookmarkStart w:id="28" w:name="_Toc361222910"/>
    <w:bookmarkStart w:id="29" w:name="_Toc361222977"/>
    <w:bookmarkStart w:id="30" w:name="_Toc361225993"/>
    <w:bookmarkStart w:id="31" w:name="_Toc361229335"/>
    <w:bookmarkStart w:id="32" w:name="_Toc361751593"/>
    <w:bookmarkStart w:id="33" w:name="_Toc361752405"/>
    <w:bookmarkStart w:id="34" w:name="_Toc367710667"/>
    <w:bookmarkStart w:id="35" w:name="_Toc399497137"/>
    <w:bookmarkStart w:id="36" w:name="_Toc399505308"/>
    <w:bookmarkStart w:id="37" w:name="_Toc403486276"/>
    <w:bookmarkStart w:id="38" w:name="_Toc404593293"/>
    <w:p w14:paraId="1CD4D8A3" w14:textId="77777777" w:rsidR="00EB272C" w:rsidRPr="00970076" w:rsidRDefault="00390598" w:rsidP="00970076">
      <w:pPr>
        <w:rPr>
          <w:rStyle w:val="Emphasis"/>
        </w:rPr>
      </w:pPr>
      <w:r>
        <w:rPr>
          <w:noProof/>
          <w:lang w:val="de-CH" w:eastAsia="de-CH"/>
        </w:rPr>
        <mc:AlternateContent>
          <mc:Choice Requires="wps">
            <w:drawing>
              <wp:anchor distT="4294967294" distB="4294967294" distL="114300" distR="114300" simplePos="0" relativeHeight="251658240" behindDoc="0" locked="0" layoutInCell="1" allowOverlap="1" wp14:anchorId="5265CAFF" wp14:editId="262985A9">
                <wp:simplePos x="0" y="0"/>
                <wp:positionH relativeFrom="margin">
                  <wp:align>right</wp:align>
                </wp:positionH>
                <wp:positionV relativeFrom="paragraph">
                  <wp:posOffset>7620</wp:posOffset>
                </wp:positionV>
                <wp:extent cx="4679832" cy="10633"/>
                <wp:effectExtent l="0" t="0" r="26035" b="2794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832" cy="1063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2C9C5" id="Line 5" o:spid="_x0000_s1026" style="position:absolute;z-index:251658240;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317.3pt,.6pt" to="685.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NoFgIAAC0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" strokeweight="1.5pt">
                <w10:wrap anchorx="margin"/>
              </v:line>
            </w:pict>
          </mc:Fallback>
        </mc:AlternateContent>
      </w:r>
      <w:r>
        <w:rPr>
          <w:noProof/>
          <w:lang w:val="de-CH" w:eastAsia="de-CH"/>
        </w:rPr>
        <w:drawing>
          <wp:anchor distT="0" distB="0" distL="114300" distR="114300" simplePos="0" relativeHeight="251657216" behindDoc="0" locked="0" layoutInCell="1" allowOverlap="1" wp14:anchorId="21F962E3" wp14:editId="775364AB">
            <wp:simplePos x="0" y="0"/>
            <wp:positionH relativeFrom="leftMargin">
              <wp:align>right</wp:align>
            </wp:positionH>
            <wp:positionV relativeFrom="paragraph">
              <wp:posOffset>234478</wp:posOffset>
            </wp:positionV>
            <wp:extent cx="812800" cy="347345"/>
            <wp:effectExtent l="0" t="0" r="6350" b="0"/>
            <wp:wrapNone/>
            <wp:docPr id="8" name="Image 3" descr="txt_fai_fed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xt_fai_feder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2800" cy="34734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2C87AAD3" w14:textId="77777777" w:rsidR="00390598" w:rsidRDefault="00390598" w:rsidP="00390598">
      <w:pPr>
        <w:rPr>
          <w:lang w:val="en-GB"/>
        </w:rPr>
      </w:pPr>
    </w:p>
    <w:p w14:paraId="6BB130AC" w14:textId="77777777" w:rsidR="00EB272C" w:rsidRPr="002C2EFC" w:rsidRDefault="00197AEB" w:rsidP="002C2EFC">
      <w:pPr>
        <w:jc w:val="right"/>
        <w:rPr>
          <w:b/>
          <w:sz w:val="40"/>
          <w:lang w:val="fr-CH"/>
        </w:rPr>
      </w:pPr>
      <w:r w:rsidRPr="002C2EFC">
        <w:rPr>
          <w:b/>
          <w:sz w:val="40"/>
          <w:lang w:val="fr-CH"/>
        </w:rPr>
        <w:t>Model Event Rules (MER)</w:t>
      </w:r>
    </w:p>
    <w:p w14:paraId="07A53664" w14:textId="77777777" w:rsidR="00197AEB" w:rsidRPr="002C2EFC" w:rsidRDefault="00197AEB" w:rsidP="002C2EFC">
      <w:pPr>
        <w:jc w:val="right"/>
        <w:rPr>
          <w:b/>
          <w:sz w:val="40"/>
          <w:lang w:val="fr-CH"/>
        </w:rPr>
      </w:pPr>
    </w:p>
    <w:p w14:paraId="68245033" w14:textId="77777777" w:rsidR="00197AEB" w:rsidRPr="002C2EFC" w:rsidRDefault="00197AEB" w:rsidP="002C2EFC">
      <w:pPr>
        <w:jc w:val="right"/>
        <w:rPr>
          <w:b/>
          <w:sz w:val="40"/>
          <w:lang w:val="fr-CH"/>
        </w:rPr>
      </w:pPr>
      <w:r w:rsidRPr="002C2EFC">
        <w:rPr>
          <w:b/>
          <w:sz w:val="40"/>
          <w:lang w:val="fr-CH"/>
        </w:rPr>
        <w:t>Coupe Aéronautique Gordon Bennett</w:t>
      </w:r>
    </w:p>
    <w:p w14:paraId="5425A55E" w14:textId="77777777" w:rsidR="00197AEB" w:rsidRDefault="00197AEB" w:rsidP="002C2EFC">
      <w:pPr>
        <w:jc w:val="right"/>
        <w:rPr>
          <w:lang w:val="fr-CH"/>
        </w:rPr>
      </w:pPr>
    </w:p>
    <w:p w14:paraId="4345F61E" w14:textId="05243422" w:rsidR="00197AEB" w:rsidRDefault="00197AEB" w:rsidP="002C2EFC">
      <w:pPr>
        <w:jc w:val="right"/>
        <w:rPr>
          <w:lang w:val="fr-CH"/>
        </w:rPr>
      </w:pPr>
      <w:r>
        <w:rPr>
          <w:lang w:val="fr-CH"/>
        </w:rPr>
        <w:t xml:space="preserve">Version </w:t>
      </w:r>
      <w:del w:id="39" w:author="Marc Andre" w:date="2019-03-12T10:26:00Z">
        <w:r w:rsidDel="006C318F">
          <w:rPr>
            <w:lang w:val="fr-CH"/>
          </w:rPr>
          <w:delText>201</w:delText>
        </w:r>
        <w:r w:rsidR="00053A3B" w:rsidDel="006C318F">
          <w:rPr>
            <w:lang w:val="fr-CH"/>
          </w:rPr>
          <w:delText>8</w:delText>
        </w:r>
      </w:del>
      <w:ins w:id="40" w:author="Marc Andre" w:date="2019-03-12T10:26:00Z">
        <w:r w:rsidR="006C318F">
          <w:rPr>
            <w:lang w:val="fr-CH"/>
          </w:rPr>
          <w:t>2020</w:t>
        </w:r>
      </w:ins>
    </w:p>
    <w:p w14:paraId="6DFFB71C" w14:textId="22E41D38" w:rsidR="00197AEB" w:rsidRPr="00390598" w:rsidRDefault="000428AE" w:rsidP="002C2EFC">
      <w:pPr>
        <w:jc w:val="right"/>
        <w:rPr>
          <w:rFonts w:cs="Arial"/>
          <w:sz w:val="32"/>
          <w:lang w:val="fr-CH"/>
        </w:rPr>
      </w:pPr>
      <w:r w:rsidRPr="006C318F">
        <w:rPr>
          <w:highlight w:val="yellow"/>
          <w:lang w:val="fr-CH"/>
          <w:rPrChange w:id="41" w:author="Marc Andre" w:date="2019-03-12T10:27:00Z">
            <w:rPr>
              <w:lang w:val="fr-CH"/>
            </w:rPr>
          </w:rPrChange>
        </w:rPr>
        <w:t>1</w:t>
      </w:r>
      <w:r w:rsidR="00E1696D" w:rsidRPr="006C318F">
        <w:rPr>
          <w:highlight w:val="yellow"/>
          <w:lang w:val="fr-CH"/>
          <w:rPrChange w:id="42" w:author="Marc Andre" w:date="2019-03-12T10:27:00Z">
            <w:rPr>
              <w:lang w:val="fr-CH"/>
            </w:rPr>
          </w:rPrChange>
        </w:rPr>
        <w:t>4</w:t>
      </w:r>
      <w:r w:rsidR="00197AEB" w:rsidRPr="006C318F">
        <w:rPr>
          <w:highlight w:val="yellow"/>
          <w:lang w:val="fr-CH"/>
          <w:rPrChange w:id="43" w:author="Marc Andre" w:date="2019-03-12T10:27:00Z">
            <w:rPr>
              <w:lang w:val="fr-CH"/>
            </w:rPr>
          </w:rPrChange>
        </w:rPr>
        <w:t xml:space="preserve"> </w:t>
      </w:r>
      <w:r w:rsidRPr="006C318F">
        <w:rPr>
          <w:highlight w:val="yellow"/>
          <w:lang w:val="fr-CH"/>
          <w:rPrChange w:id="44" w:author="Marc Andre" w:date="2019-03-12T10:27:00Z">
            <w:rPr>
              <w:lang w:val="fr-CH"/>
            </w:rPr>
          </w:rPrChange>
        </w:rPr>
        <w:t>March</w:t>
      </w:r>
      <w:r w:rsidR="00197AEB" w:rsidRPr="006C318F">
        <w:rPr>
          <w:highlight w:val="yellow"/>
          <w:lang w:val="fr-CH"/>
          <w:rPrChange w:id="45" w:author="Marc Andre" w:date="2019-03-12T10:27:00Z">
            <w:rPr>
              <w:lang w:val="fr-CH"/>
            </w:rPr>
          </w:rPrChange>
        </w:rPr>
        <w:t xml:space="preserve"> 20</w:t>
      </w:r>
      <w:ins w:id="46" w:author="Marc Andre" w:date="2019-03-12T10:26:00Z">
        <w:r w:rsidR="006C318F" w:rsidRPr="006C318F">
          <w:rPr>
            <w:highlight w:val="yellow"/>
            <w:lang w:val="fr-CH"/>
            <w:rPrChange w:id="47" w:author="Marc Andre" w:date="2019-03-12T10:27:00Z">
              <w:rPr>
                <w:lang w:val="fr-CH"/>
              </w:rPr>
            </w:rPrChange>
          </w:rPr>
          <w:t>20</w:t>
        </w:r>
      </w:ins>
      <w:del w:id="48" w:author="Marc Andre" w:date="2019-03-12T10:26:00Z">
        <w:r w:rsidR="00197AEB" w:rsidDel="006C318F">
          <w:rPr>
            <w:lang w:val="fr-CH"/>
          </w:rPr>
          <w:delText>1</w:delText>
        </w:r>
        <w:r w:rsidR="00E1696D" w:rsidDel="006C318F">
          <w:rPr>
            <w:lang w:val="fr-CH"/>
          </w:rPr>
          <w:delText>8</w:delText>
        </w:r>
      </w:del>
    </w:p>
    <w:p w14:paraId="0620A1B0" w14:textId="77777777" w:rsidR="00EB272C" w:rsidRPr="00390598" w:rsidRDefault="00EB272C" w:rsidP="00197AEB">
      <w:pPr>
        <w:rPr>
          <w:lang w:val="fr-CH"/>
        </w:rPr>
      </w:pPr>
    </w:p>
    <w:p w14:paraId="2CE7A1CC" w14:textId="77777777" w:rsidR="00EB272C" w:rsidRPr="00390598" w:rsidRDefault="00EB272C" w:rsidP="00197AEB">
      <w:pPr>
        <w:rPr>
          <w:lang w:val="fr-CH"/>
        </w:rPr>
      </w:pPr>
    </w:p>
    <w:p w14:paraId="4D36E62D" w14:textId="77777777" w:rsidR="00390598" w:rsidRPr="00197AEB" w:rsidRDefault="00390598" w:rsidP="00390598">
      <w:pPr>
        <w:rPr>
          <w:lang w:val="en-GB"/>
        </w:rPr>
      </w:pPr>
      <w:bookmarkStart w:id="49" w:name="_Toc361217900"/>
      <w:bookmarkStart w:id="50" w:name="_Toc361218331"/>
      <w:bookmarkStart w:id="51" w:name="_Toc361218355"/>
      <w:bookmarkStart w:id="52" w:name="_Toc361218412"/>
      <w:bookmarkStart w:id="53" w:name="_Toc361218422"/>
      <w:bookmarkStart w:id="54" w:name="_Toc361218457"/>
      <w:bookmarkStart w:id="55" w:name="_Toc361218477"/>
      <w:bookmarkStart w:id="56" w:name="_Toc361218520"/>
      <w:bookmarkStart w:id="57" w:name="_Toc361218537"/>
      <w:bookmarkStart w:id="58" w:name="_Toc361218569"/>
      <w:bookmarkStart w:id="59" w:name="_Toc361218771"/>
      <w:bookmarkStart w:id="60" w:name="_Toc361218783"/>
      <w:bookmarkStart w:id="61" w:name="_Toc361218794"/>
      <w:bookmarkStart w:id="62" w:name="_Toc361218853"/>
      <w:bookmarkStart w:id="63" w:name="_Toc361218994"/>
      <w:bookmarkStart w:id="64" w:name="_Toc361219035"/>
      <w:bookmarkStart w:id="65" w:name="_Toc361219056"/>
      <w:bookmarkStart w:id="66" w:name="_Toc361219773"/>
      <w:bookmarkStart w:id="67" w:name="_Toc361219795"/>
      <w:bookmarkStart w:id="68" w:name="_Toc361219837"/>
      <w:bookmarkStart w:id="69" w:name="_Toc361221166"/>
      <w:bookmarkStart w:id="70" w:name="_Toc361221805"/>
      <w:bookmarkStart w:id="71" w:name="_Toc361221948"/>
      <w:bookmarkStart w:id="72" w:name="_Toc361222086"/>
      <w:bookmarkStart w:id="73" w:name="_Toc361222301"/>
      <w:bookmarkStart w:id="74" w:name="_Toc361222425"/>
      <w:bookmarkStart w:id="75" w:name="_Toc361222777"/>
      <w:bookmarkStart w:id="76" w:name="_Toc361222844"/>
      <w:bookmarkStart w:id="77" w:name="_Toc361222911"/>
      <w:bookmarkStart w:id="78" w:name="_Toc361222978"/>
      <w:bookmarkStart w:id="79" w:name="_Toc361225994"/>
      <w:bookmarkStart w:id="80" w:name="_Toc361229336"/>
      <w:bookmarkStart w:id="81" w:name="_Toc361751594"/>
      <w:bookmarkStart w:id="82" w:name="_Toc361752406"/>
      <w:bookmarkStart w:id="83" w:name="_Toc364330232"/>
      <w:bookmarkStart w:id="84" w:name="_Toc367710668"/>
      <w:bookmarkStart w:id="85" w:name="_Toc399497138"/>
      <w:bookmarkStart w:id="86" w:name="_Toc399505309"/>
      <w:bookmarkStart w:id="87" w:name="_Toc403486277"/>
      <w:bookmarkStart w:id="88" w:name="_Toc404593294"/>
      <w:bookmarkStart w:id="89" w:name="_Toc418179860"/>
      <w:bookmarkStart w:id="90" w:name="_Toc418181170"/>
      <w:bookmarkStart w:id="91" w:name="_Toc418499881"/>
      <w:bookmarkStart w:id="92" w:name="_Toc420066951"/>
      <w:bookmarkStart w:id="93" w:name="_Toc423508370"/>
      <w:bookmarkStart w:id="94" w:name="_Toc455050682"/>
      <w:bookmarkStart w:id="95" w:name="_Toc455160900"/>
      <w:bookmarkStart w:id="96" w:name="_Toc457061847"/>
      <w:bookmarkStart w:id="97" w:name="_Toc457147787"/>
      <w:bookmarkStart w:id="98" w:name="_Toc457148560"/>
      <w:bookmarkStart w:id="99" w:name="_Toc457149076"/>
      <w:bookmarkStart w:id="100" w:name="_Toc457209529"/>
      <w:bookmarkStart w:id="101" w:name="_Toc457219662"/>
      <w:bookmarkStart w:id="102" w:name="_Toc457231469"/>
      <w:bookmarkStart w:id="103" w:name="_Toc457399341"/>
      <w:bookmarkStart w:id="104" w:name="_Toc467599121"/>
      <w:bookmarkStart w:id="105" w:name="_Toc467780097"/>
      <w:bookmarkStart w:id="106" w:name="_Toc467828453"/>
    </w:p>
    <w:p w14:paraId="4E2928BC" w14:textId="77777777" w:rsidR="00390598" w:rsidRPr="00197AEB" w:rsidRDefault="00390598" w:rsidP="00390598">
      <w:pPr>
        <w:rPr>
          <w:lang w:val="en-GB"/>
        </w:rPr>
      </w:pPr>
    </w:p>
    <w:p w14:paraId="1C0C8CB7" w14:textId="77777777" w:rsidR="00390598" w:rsidRPr="00197AEB" w:rsidRDefault="00390598" w:rsidP="00390598">
      <w:pPr>
        <w:rPr>
          <w:lang w:val="en-GB"/>
        </w:rPr>
      </w:pPr>
    </w:p>
    <w:p w14:paraId="287F08D8" w14:textId="77777777" w:rsidR="00390598" w:rsidRPr="00197AEB" w:rsidRDefault="00390598" w:rsidP="00390598">
      <w:pPr>
        <w:rPr>
          <w:lang w:val="en-GB"/>
        </w:rPr>
      </w:pPr>
    </w:p>
    <w:p w14:paraId="2C83216F" w14:textId="77777777" w:rsidR="00390598" w:rsidRPr="00197AEB" w:rsidRDefault="00390598" w:rsidP="00390598">
      <w:pPr>
        <w:rPr>
          <w:lang w:val="en-GB"/>
        </w:rPr>
      </w:pPr>
    </w:p>
    <w:p w14:paraId="3DA6666E" w14:textId="77777777" w:rsidR="00390598" w:rsidRPr="00197AEB" w:rsidRDefault="00390598" w:rsidP="00390598">
      <w:pPr>
        <w:rPr>
          <w:lang w:val="en-GB"/>
        </w:rPr>
      </w:pPr>
    </w:p>
    <w:p w14:paraId="33B47243" w14:textId="77777777" w:rsidR="00390598" w:rsidRPr="00197AEB" w:rsidRDefault="00390598" w:rsidP="00390598">
      <w:pPr>
        <w:rPr>
          <w:lang w:val="en-GB"/>
        </w:rPr>
      </w:pPr>
    </w:p>
    <w:p w14:paraId="2C904830" w14:textId="77777777" w:rsidR="00390598" w:rsidRPr="00197AEB" w:rsidRDefault="00390598" w:rsidP="00390598">
      <w:pPr>
        <w:rPr>
          <w:lang w:val="en-GB"/>
        </w:rPr>
      </w:pPr>
    </w:p>
    <w:p w14:paraId="362E16BB" w14:textId="77777777" w:rsidR="00EB272C" w:rsidRPr="00197AEB" w:rsidRDefault="005B73E2" w:rsidP="00390598">
      <w:pPr>
        <w:rPr>
          <w:lang w:val="en-GB"/>
        </w:rPr>
      </w:pPr>
      <w:r>
        <w:rPr>
          <w:noProof/>
          <w:lang w:val="de-CH" w:eastAsia="de-CH"/>
        </w:rPr>
        <w:drawing>
          <wp:anchor distT="0" distB="0" distL="114300" distR="114300" simplePos="0" relativeHeight="251634688" behindDoc="0" locked="0" layoutInCell="1" allowOverlap="1" wp14:anchorId="5549FBE4" wp14:editId="125138C4">
            <wp:simplePos x="0" y="0"/>
            <wp:positionH relativeFrom="leftMargin">
              <wp:align>right</wp:align>
            </wp:positionH>
            <wp:positionV relativeFrom="paragraph">
              <wp:posOffset>357815</wp:posOffset>
            </wp:positionV>
            <wp:extent cx="1273175" cy="977900"/>
            <wp:effectExtent l="0" t="0" r="3175" b="0"/>
            <wp:wrapSquare wrapText="bothSides"/>
            <wp:docPr id="4" name="Image 6" descr="Nouvelle 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Nouvelle adres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3175" cy="9779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212ACDBD" w14:textId="77777777" w:rsidR="00AA5A5F" w:rsidRPr="00197AEB" w:rsidRDefault="00AA5A5F" w:rsidP="00AA5A5F">
      <w:pPr>
        <w:jc w:val="right"/>
        <w:rPr>
          <w:lang w:val="en-GB"/>
        </w:rPr>
        <w:sectPr w:rsidR="00AA5A5F" w:rsidRPr="00197AEB" w:rsidSect="00390598">
          <w:pgSz w:w="11906" w:h="16838"/>
          <w:pgMar w:top="851" w:right="851" w:bottom="851" w:left="2694" w:header="709" w:footer="709" w:gutter="0"/>
          <w:cols w:space="708"/>
          <w:titlePg/>
        </w:sectPr>
      </w:pPr>
    </w:p>
    <w:p w14:paraId="0223A248" w14:textId="77777777" w:rsidR="005B1F32" w:rsidRDefault="005B1F32" w:rsidP="005B1F32">
      <w:pPr>
        <w:pBdr>
          <w:top w:val="single" w:sz="4" w:space="1" w:color="auto"/>
          <w:left w:val="single" w:sz="4" w:space="4" w:color="auto"/>
          <w:bottom w:val="single" w:sz="4" w:space="1" w:color="auto"/>
          <w:right w:val="single" w:sz="4" w:space="4" w:color="auto"/>
        </w:pBdr>
        <w:tabs>
          <w:tab w:val="left" w:pos="567"/>
        </w:tabs>
        <w:rPr>
          <w:b/>
          <w:sz w:val="28"/>
          <w:lang w:val="en-GB"/>
        </w:rPr>
      </w:pPr>
      <w:r>
        <w:rPr>
          <w:b/>
          <w:sz w:val="28"/>
          <w:lang w:val="en-GB"/>
        </w:rPr>
        <w:lastRenderedPageBreak/>
        <w:t>Contents</w:t>
      </w:r>
    </w:p>
    <w:p w14:paraId="4664ECF4" w14:textId="77777777" w:rsidR="00661D11" w:rsidRDefault="00FC5230">
      <w:pPr>
        <w:pStyle w:val="TOC1"/>
        <w:tabs>
          <w:tab w:val="left" w:pos="1134"/>
        </w:tabs>
        <w:rPr>
          <w:rFonts w:asciiTheme="minorHAnsi" w:eastAsiaTheme="minorEastAsia" w:hAnsiTheme="minorHAnsi" w:cstheme="minorBidi"/>
          <w:bCs w:val="0"/>
          <w:noProof/>
          <w:kern w:val="0"/>
          <w:sz w:val="22"/>
          <w:szCs w:val="22"/>
          <w:lang w:val="de-CH" w:eastAsia="de-CH"/>
        </w:rPr>
      </w:pPr>
      <w:r>
        <w:rPr>
          <w:lang w:val="en-US"/>
        </w:rPr>
        <w:fldChar w:fldCharType="begin"/>
      </w:r>
      <w:r w:rsidR="00B07FD6">
        <w:instrText xml:space="preserve"> TOC \o "1-3" \h \z \u </w:instrText>
      </w:r>
      <w:r>
        <w:rPr>
          <w:lang w:val="en-US"/>
        </w:rPr>
        <w:fldChar w:fldCharType="separate"/>
      </w:r>
      <w:hyperlink w:anchor="_Toc500663302" w:history="1">
        <w:r w:rsidR="00661D11" w:rsidRPr="00657810">
          <w:rPr>
            <w:rStyle w:val="Hyperlink"/>
            <w:noProof/>
            <w:lang w:val="fr-CH"/>
          </w:rPr>
          <w:t>1</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lang w:val="fr-CH"/>
          </w:rPr>
          <w:t>Coupe Aéronautique Gordon Bennett Details</w:t>
        </w:r>
        <w:r w:rsidR="00661D11">
          <w:rPr>
            <w:noProof/>
            <w:webHidden/>
          </w:rPr>
          <w:tab/>
        </w:r>
        <w:r w:rsidR="00661D11">
          <w:rPr>
            <w:noProof/>
            <w:webHidden/>
          </w:rPr>
          <w:fldChar w:fldCharType="begin"/>
        </w:r>
        <w:r w:rsidR="00661D11">
          <w:rPr>
            <w:noProof/>
            <w:webHidden/>
          </w:rPr>
          <w:instrText xml:space="preserve"> PAGEREF _Toc500663302 \h </w:instrText>
        </w:r>
        <w:r w:rsidR="00661D11">
          <w:rPr>
            <w:noProof/>
            <w:webHidden/>
          </w:rPr>
        </w:r>
        <w:r w:rsidR="00661D11">
          <w:rPr>
            <w:noProof/>
            <w:webHidden/>
          </w:rPr>
          <w:fldChar w:fldCharType="separate"/>
        </w:r>
        <w:r w:rsidR="00661D11">
          <w:rPr>
            <w:noProof/>
            <w:webHidden/>
          </w:rPr>
          <w:t>3</w:t>
        </w:r>
        <w:r w:rsidR="00661D11">
          <w:rPr>
            <w:noProof/>
            <w:webHidden/>
          </w:rPr>
          <w:fldChar w:fldCharType="end"/>
        </w:r>
      </w:hyperlink>
    </w:p>
    <w:p w14:paraId="28E31420" w14:textId="77777777" w:rsidR="00661D11" w:rsidRDefault="00072F78">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3" w:history="1">
        <w:r w:rsidR="00661D11" w:rsidRPr="00657810">
          <w:rPr>
            <w:rStyle w:val="Hyperlink"/>
            <w:noProof/>
          </w:rPr>
          <w:t>2</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Entry Conditions</w:t>
        </w:r>
        <w:r w:rsidR="00661D11">
          <w:rPr>
            <w:noProof/>
            <w:webHidden/>
          </w:rPr>
          <w:tab/>
        </w:r>
        <w:r w:rsidR="00661D11">
          <w:rPr>
            <w:noProof/>
            <w:webHidden/>
          </w:rPr>
          <w:fldChar w:fldCharType="begin"/>
        </w:r>
        <w:r w:rsidR="00661D11">
          <w:rPr>
            <w:noProof/>
            <w:webHidden/>
          </w:rPr>
          <w:instrText xml:space="preserve"> PAGEREF _Toc500663303 \h </w:instrText>
        </w:r>
        <w:r w:rsidR="00661D11">
          <w:rPr>
            <w:noProof/>
            <w:webHidden/>
          </w:rPr>
        </w:r>
        <w:r w:rsidR="00661D11">
          <w:rPr>
            <w:noProof/>
            <w:webHidden/>
          </w:rPr>
          <w:fldChar w:fldCharType="separate"/>
        </w:r>
        <w:r w:rsidR="00661D11">
          <w:rPr>
            <w:noProof/>
            <w:webHidden/>
          </w:rPr>
          <w:t>4</w:t>
        </w:r>
        <w:r w:rsidR="00661D11">
          <w:rPr>
            <w:noProof/>
            <w:webHidden/>
          </w:rPr>
          <w:fldChar w:fldCharType="end"/>
        </w:r>
      </w:hyperlink>
    </w:p>
    <w:p w14:paraId="2A87CE0B" w14:textId="77777777" w:rsidR="00661D11" w:rsidRDefault="00072F78">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4" w:history="1">
        <w:r w:rsidR="00661D11" w:rsidRPr="00657810">
          <w:rPr>
            <w:rStyle w:val="Hyperlink"/>
            <w:noProof/>
          </w:rPr>
          <w:t>3</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Balloon Qualifications</w:t>
        </w:r>
        <w:r w:rsidR="00661D11">
          <w:rPr>
            <w:noProof/>
            <w:webHidden/>
          </w:rPr>
          <w:tab/>
        </w:r>
        <w:r w:rsidR="00661D11">
          <w:rPr>
            <w:noProof/>
            <w:webHidden/>
          </w:rPr>
          <w:fldChar w:fldCharType="begin"/>
        </w:r>
        <w:r w:rsidR="00661D11">
          <w:rPr>
            <w:noProof/>
            <w:webHidden/>
          </w:rPr>
          <w:instrText xml:space="preserve"> PAGEREF _Toc500663304 \h </w:instrText>
        </w:r>
        <w:r w:rsidR="00661D11">
          <w:rPr>
            <w:noProof/>
            <w:webHidden/>
          </w:rPr>
        </w:r>
        <w:r w:rsidR="00661D11">
          <w:rPr>
            <w:noProof/>
            <w:webHidden/>
          </w:rPr>
          <w:fldChar w:fldCharType="separate"/>
        </w:r>
        <w:r w:rsidR="00661D11">
          <w:rPr>
            <w:noProof/>
            <w:webHidden/>
          </w:rPr>
          <w:t>5</w:t>
        </w:r>
        <w:r w:rsidR="00661D11">
          <w:rPr>
            <w:noProof/>
            <w:webHidden/>
          </w:rPr>
          <w:fldChar w:fldCharType="end"/>
        </w:r>
      </w:hyperlink>
    </w:p>
    <w:p w14:paraId="36F83B3D" w14:textId="77777777" w:rsidR="00661D11" w:rsidRDefault="00072F78">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5" w:history="1">
        <w:r w:rsidR="00661D11" w:rsidRPr="00657810">
          <w:rPr>
            <w:rStyle w:val="Hyperlink"/>
            <w:noProof/>
          </w:rPr>
          <w:t>4</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Instruments, equipment and other</w:t>
        </w:r>
        <w:r w:rsidR="00661D11">
          <w:rPr>
            <w:noProof/>
            <w:webHidden/>
          </w:rPr>
          <w:tab/>
        </w:r>
        <w:r w:rsidR="00661D11">
          <w:rPr>
            <w:noProof/>
            <w:webHidden/>
          </w:rPr>
          <w:fldChar w:fldCharType="begin"/>
        </w:r>
        <w:r w:rsidR="00661D11">
          <w:rPr>
            <w:noProof/>
            <w:webHidden/>
          </w:rPr>
          <w:instrText xml:space="preserve"> PAGEREF _Toc500663305 \h </w:instrText>
        </w:r>
        <w:r w:rsidR="00661D11">
          <w:rPr>
            <w:noProof/>
            <w:webHidden/>
          </w:rPr>
        </w:r>
        <w:r w:rsidR="00661D11">
          <w:rPr>
            <w:noProof/>
            <w:webHidden/>
          </w:rPr>
          <w:fldChar w:fldCharType="separate"/>
        </w:r>
        <w:r w:rsidR="00661D11">
          <w:rPr>
            <w:noProof/>
            <w:webHidden/>
          </w:rPr>
          <w:t>6</w:t>
        </w:r>
        <w:r w:rsidR="00661D11">
          <w:rPr>
            <w:noProof/>
            <w:webHidden/>
          </w:rPr>
          <w:fldChar w:fldCharType="end"/>
        </w:r>
      </w:hyperlink>
    </w:p>
    <w:p w14:paraId="6C055253" w14:textId="77777777" w:rsidR="00661D11" w:rsidRDefault="00072F78">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6" w:history="1">
        <w:r w:rsidR="00661D11" w:rsidRPr="00657810">
          <w:rPr>
            <w:rStyle w:val="Hyperlink"/>
            <w:noProof/>
          </w:rPr>
          <w:t>5</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Races and Prizes</w:t>
        </w:r>
        <w:r w:rsidR="00661D11">
          <w:rPr>
            <w:noProof/>
            <w:webHidden/>
          </w:rPr>
          <w:tab/>
        </w:r>
        <w:r w:rsidR="00661D11">
          <w:rPr>
            <w:noProof/>
            <w:webHidden/>
          </w:rPr>
          <w:fldChar w:fldCharType="begin"/>
        </w:r>
        <w:r w:rsidR="00661D11">
          <w:rPr>
            <w:noProof/>
            <w:webHidden/>
          </w:rPr>
          <w:instrText xml:space="preserve"> PAGEREF _Toc500663306 \h </w:instrText>
        </w:r>
        <w:r w:rsidR="00661D11">
          <w:rPr>
            <w:noProof/>
            <w:webHidden/>
          </w:rPr>
        </w:r>
        <w:r w:rsidR="00661D11">
          <w:rPr>
            <w:noProof/>
            <w:webHidden/>
          </w:rPr>
          <w:fldChar w:fldCharType="separate"/>
        </w:r>
        <w:r w:rsidR="00661D11">
          <w:rPr>
            <w:noProof/>
            <w:webHidden/>
          </w:rPr>
          <w:t>7</w:t>
        </w:r>
        <w:r w:rsidR="00661D11">
          <w:rPr>
            <w:noProof/>
            <w:webHidden/>
          </w:rPr>
          <w:fldChar w:fldCharType="end"/>
        </w:r>
      </w:hyperlink>
    </w:p>
    <w:p w14:paraId="233418B7" w14:textId="77777777" w:rsidR="00661D11" w:rsidRDefault="00072F78">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7" w:history="1">
        <w:r w:rsidR="00661D11" w:rsidRPr="00657810">
          <w:rPr>
            <w:rStyle w:val="Hyperlink"/>
            <w:noProof/>
          </w:rPr>
          <w:t>6</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Flight Rules</w:t>
        </w:r>
        <w:r w:rsidR="00661D11">
          <w:rPr>
            <w:noProof/>
            <w:webHidden/>
          </w:rPr>
          <w:tab/>
        </w:r>
        <w:r w:rsidR="00661D11">
          <w:rPr>
            <w:noProof/>
            <w:webHidden/>
          </w:rPr>
          <w:fldChar w:fldCharType="begin"/>
        </w:r>
        <w:r w:rsidR="00661D11">
          <w:rPr>
            <w:noProof/>
            <w:webHidden/>
          </w:rPr>
          <w:instrText xml:space="preserve"> PAGEREF _Toc500663307 \h </w:instrText>
        </w:r>
        <w:r w:rsidR="00661D11">
          <w:rPr>
            <w:noProof/>
            <w:webHidden/>
          </w:rPr>
        </w:r>
        <w:r w:rsidR="00661D11">
          <w:rPr>
            <w:noProof/>
            <w:webHidden/>
          </w:rPr>
          <w:fldChar w:fldCharType="separate"/>
        </w:r>
        <w:r w:rsidR="00661D11">
          <w:rPr>
            <w:noProof/>
            <w:webHidden/>
          </w:rPr>
          <w:t>7</w:t>
        </w:r>
        <w:r w:rsidR="00661D11">
          <w:rPr>
            <w:noProof/>
            <w:webHidden/>
          </w:rPr>
          <w:fldChar w:fldCharType="end"/>
        </w:r>
      </w:hyperlink>
    </w:p>
    <w:p w14:paraId="20A4E0F3" w14:textId="77777777" w:rsidR="00661D11" w:rsidRDefault="00072F78">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8" w:history="1">
        <w:r w:rsidR="00661D11" w:rsidRPr="00657810">
          <w:rPr>
            <w:rStyle w:val="Hyperlink"/>
            <w:noProof/>
          </w:rPr>
          <w:t>7</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Landing</w:t>
        </w:r>
        <w:r w:rsidR="00661D11">
          <w:rPr>
            <w:noProof/>
            <w:webHidden/>
          </w:rPr>
          <w:tab/>
        </w:r>
        <w:r w:rsidR="00661D11">
          <w:rPr>
            <w:noProof/>
            <w:webHidden/>
          </w:rPr>
          <w:fldChar w:fldCharType="begin"/>
        </w:r>
        <w:r w:rsidR="00661D11">
          <w:rPr>
            <w:noProof/>
            <w:webHidden/>
          </w:rPr>
          <w:instrText xml:space="preserve"> PAGEREF _Toc500663308 \h </w:instrText>
        </w:r>
        <w:r w:rsidR="00661D11">
          <w:rPr>
            <w:noProof/>
            <w:webHidden/>
          </w:rPr>
        </w:r>
        <w:r w:rsidR="00661D11">
          <w:rPr>
            <w:noProof/>
            <w:webHidden/>
          </w:rPr>
          <w:fldChar w:fldCharType="separate"/>
        </w:r>
        <w:r w:rsidR="00661D11">
          <w:rPr>
            <w:noProof/>
            <w:webHidden/>
          </w:rPr>
          <w:t>8</w:t>
        </w:r>
        <w:r w:rsidR="00661D11">
          <w:rPr>
            <w:noProof/>
            <w:webHidden/>
          </w:rPr>
          <w:fldChar w:fldCharType="end"/>
        </w:r>
      </w:hyperlink>
    </w:p>
    <w:p w14:paraId="70569427" w14:textId="77777777" w:rsidR="00661D11" w:rsidRDefault="00072F78">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9" w:history="1">
        <w:r w:rsidR="00661D11" w:rsidRPr="00657810">
          <w:rPr>
            <w:rStyle w:val="Hyperlink"/>
            <w:noProof/>
          </w:rPr>
          <w:t>8</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Complaints and protests</w:t>
        </w:r>
        <w:r w:rsidR="00661D11">
          <w:rPr>
            <w:noProof/>
            <w:webHidden/>
          </w:rPr>
          <w:tab/>
        </w:r>
        <w:r w:rsidR="00661D11">
          <w:rPr>
            <w:noProof/>
            <w:webHidden/>
          </w:rPr>
          <w:fldChar w:fldCharType="begin"/>
        </w:r>
        <w:r w:rsidR="00661D11">
          <w:rPr>
            <w:noProof/>
            <w:webHidden/>
          </w:rPr>
          <w:instrText xml:space="preserve"> PAGEREF _Toc500663309 \h </w:instrText>
        </w:r>
        <w:r w:rsidR="00661D11">
          <w:rPr>
            <w:noProof/>
            <w:webHidden/>
          </w:rPr>
        </w:r>
        <w:r w:rsidR="00661D11">
          <w:rPr>
            <w:noProof/>
            <w:webHidden/>
          </w:rPr>
          <w:fldChar w:fldCharType="separate"/>
        </w:r>
        <w:r w:rsidR="00661D11">
          <w:rPr>
            <w:noProof/>
            <w:webHidden/>
          </w:rPr>
          <w:t>9</w:t>
        </w:r>
        <w:r w:rsidR="00661D11">
          <w:rPr>
            <w:noProof/>
            <w:webHidden/>
          </w:rPr>
          <w:fldChar w:fldCharType="end"/>
        </w:r>
      </w:hyperlink>
    </w:p>
    <w:p w14:paraId="447EA01E" w14:textId="77777777" w:rsidR="00661D11" w:rsidRDefault="00072F78">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10" w:history="1">
        <w:r w:rsidR="00661D11" w:rsidRPr="00657810">
          <w:rPr>
            <w:rStyle w:val="Hyperlink"/>
            <w:noProof/>
          </w:rPr>
          <w:t>9</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Liability and Safety</w:t>
        </w:r>
        <w:r w:rsidR="00661D11">
          <w:rPr>
            <w:noProof/>
            <w:webHidden/>
          </w:rPr>
          <w:tab/>
        </w:r>
        <w:r w:rsidR="00661D11">
          <w:rPr>
            <w:noProof/>
            <w:webHidden/>
          </w:rPr>
          <w:fldChar w:fldCharType="begin"/>
        </w:r>
        <w:r w:rsidR="00661D11">
          <w:rPr>
            <w:noProof/>
            <w:webHidden/>
          </w:rPr>
          <w:instrText xml:space="preserve"> PAGEREF _Toc500663310 \h </w:instrText>
        </w:r>
        <w:r w:rsidR="00661D11">
          <w:rPr>
            <w:noProof/>
            <w:webHidden/>
          </w:rPr>
        </w:r>
        <w:r w:rsidR="00661D11">
          <w:rPr>
            <w:noProof/>
            <w:webHidden/>
          </w:rPr>
          <w:fldChar w:fldCharType="separate"/>
        </w:r>
        <w:r w:rsidR="00661D11">
          <w:rPr>
            <w:noProof/>
            <w:webHidden/>
          </w:rPr>
          <w:t>9</w:t>
        </w:r>
        <w:r w:rsidR="00661D11">
          <w:rPr>
            <w:noProof/>
            <w:webHidden/>
          </w:rPr>
          <w:fldChar w:fldCharType="end"/>
        </w:r>
      </w:hyperlink>
    </w:p>
    <w:p w14:paraId="1F8E2744" w14:textId="447D26EC" w:rsidR="00B07FD6" w:rsidRDefault="00FC5230" w:rsidP="00B07FD6">
      <w:pPr>
        <w:rPr>
          <w:lang w:val="en-GB"/>
        </w:rPr>
      </w:pPr>
      <w:r>
        <w:rPr>
          <w:lang w:val="en-GB"/>
        </w:rPr>
        <w:fldChar w:fldCharType="end"/>
      </w:r>
    </w:p>
    <w:p w14:paraId="2B853086" w14:textId="77777777" w:rsidR="000E7A21" w:rsidRDefault="000E7A21">
      <w:pPr>
        <w:spacing w:after="0"/>
        <w:ind w:left="0"/>
        <w:rPr>
          <w:rFonts w:eastAsia="Times New Roman" w:cs="Arial"/>
          <w:b/>
          <w:bCs/>
          <w:kern w:val="32"/>
          <w:sz w:val="16"/>
          <w:szCs w:val="16"/>
          <w:lang w:val="en-GB"/>
        </w:rPr>
      </w:pPr>
      <w:r>
        <w:rPr>
          <w:rFonts w:eastAsia="Times New Roman" w:cs="Arial"/>
          <w:b/>
          <w:bCs/>
          <w:kern w:val="32"/>
          <w:sz w:val="16"/>
          <w:szCs w:val="16"/>
          <w:lang w:val="en-GB"/>
        </w:rPr>
        <w:br w:type="page"/>
      </w:r>
    </w:p>
    <w:p w14:paraId="2FA34FD6" w14:textId="77777777" w:rsidR="003D6899" w:rsidRPr="003D6899" w:rsidRDefault="003D6899" w:rsidP="002C2EFC">
      <w:pPr>
        <w:rPr>
          <w:b/>
          <w:u w:val="single"/>
          <w:lang w:val="en-GB"/>
        </w:rPr>
      </w:pPr>
      <w:bookmarkStart w:id="107" w:name="_Toc404593295"/>
      <w:r w:rsidRPr="003D6899">
        <w:rPr>
          <w:b/>
          <w:u w:val="single"/>
          <w:lang w:val="en-GB"/>
        </w:rPr>
        <w:lastRenderedPageBreak/>
        <w:t>Introduction</w:t>
      </w:r>
    </w:p>
    <w:p w14:paraId="273A7F57" w14:textId="77777777" w:rsidR="002C2EFC" w:rsidRDefault="002C2EFC" w:rsidP="002C2EFC">
      <w:pPr>
        <w:rPr>
          <w:lang w:val="en-GB"/>
        </w:rPr>
      </w:pPr>
      <w:r w:rsidRPr="00131426">
        <w:rPr>
          <w:lang w:val="en-GB"/>
        </w:rPr>
        <w:t>The rules and regulations for the Coupe Aéronautique Gordon Bennett consist of:</w:t>
      </w:r>
    </w:p>
    <w:p w14:paraId="0A33E1BC" w14:textId="77777777" w:rsidR="002C2EFC" w:rsidRPr="002C2EFC" w:rsidRDefault="002C2EFC" w:rsidP="002C2EFC">
      <w:pPr>
        <w:pStyle w:val="ListParagraph"/>
        <w:numPr>
          <w:ilvl w:val="0"/>
          <w:numId w:val="17"/>
        </w:numPr>
        <w:rPr>
          <w:lang w:val="en-GB"/>
        </w:rPr>
      </w:pPr>
      <w:r w:rsidRPr="002C2EFC">
        <w:rPr>
          <w:lang w:val="en-GB"/>
        </w:rPr>
        <w:t>These competition rules</w:t>
      </w:r>
    </w:p>
    <w:p w14:paraId="061EE87A" w14:textId="2BB40C79" w:rsidR="002C2EFC" w:rsidRDefault="002C2EFC" w:rsidP="002C2EFC">
      <w:pPr>
        <w:pStyle w:val="ListParagraph"/>
        <w:numPr>
          <w:ilvl w:val="0"/>
          <w:numId w:val="17"/>
        </w:numPr>
        <w:rPr>
          <w:lang w:val="en-GB"/>
        </w:rPr>
      </w:pPr>
      <w:r w:rsidRPr="002C2EFC">
        <w:rPr>
          <w:lang w:val="en-GB"/>
        </w:rPr>
        <w:t>FAI Sporting Code</w:t>
      </w:r>
      <w:r w:rsidR="00EA4303">
        <w:rPr>
          <w:lang w:val="en-GB"/>
        </w:rPr>
        <w:t>, General Section</w:t>
      </w:r>
      <w:r w:rsidR="00F64FE5">
        <w:rPr>
          <w:lang w:val="en-GB"/>
        </w:rPr>
        <w:t xml:space="preserve"> and Section 1 (Balloons and Airships)</w:t>
      </w:r>
    </w:p>
    <w:p w14:paraId="7118146F" w14:textId="16657697" w:rsidR="00FF06C6" w:rsidRPr="00FF06C6" w:rsidRDefault="00FF06C6" w:rsidP="00F60705">
      <w:pPr>
        <w:rPr>
          <w:lang w:val="en-GB"/>
        </w:rPr>
      </w:pPr>
      <w:r>
        <w:rPr>
          <w:lang w:val="en-GB"/>
        </w:rPr>
        <w:t xml:space="preserve">The Organizers Handbook (OH) contains guidance </w:t>
      </w:r>
      <w:proofErr w:type="gramStart"/>
      <w:r>
        <w:rPr>
          <w:lang w:val="en-GB"/>
        </w:rPr>
        <w:t>and also</w:t>
      </w:r>
      <w:proofErr w:type="gramEnd"/>
      <w:r>
        <w:rPr>
          <w:lang w:val="en-GB"/>
        </w:rPr>
        <w:t xml:space="preserve"> the r</w:t>
      </w:r>
      <w:r w:rsidRPr="00FF06C6">
        <w:rPr>
          <w:lang w:val="en-GB"/>
        </w:rPr>
        <w:t>ules laid down in the April 1980 meeting of the FAI Ballooning Commission (CIA)</w:t>
      </w:r>
      <w:r>
        <w:rPr>
          <w:lang w:val="en-GB"/>
        </w:rPr>
        <w:t xml:space="preserve"> with Amendments.</w:t>
      </w:r>
    </w:p>
    <w:p w14:paraId="6AC934F5" w14:textId="77777777" w:rsidR="002D4DAC" w:rsidRPr="00004020" w:rsidRDefault="002C2EFC" w:rsidP="00DF5E48">
      <w:pPr>
        <w:pStyle w:val="Heading1"/>
        <w:rPr>
          <w:lang w:val="fr-CH"/>
        </w:rPr>
      </w:pPr>
      <w:bookmarkStart w:id="108" w:name="_Toc500663301"/>
      <w:bookmarkStart w:id="109" w:name="_Toc500663302"/>
      <w:bookmarkEnd w:id="107"/>
      <w:bookmarkEnd w:id="108"/>
      <w:r w:rsidRPr="00004020">
        <w:rPr>
          <w:lang w:val="fr-CH"/>
        </w:rPr>
        <w:t>Coupe Aéronautique Gordon Bennett Details</w:t>
      </w:r>
      <w:bookmarkEnd w:id="109"/>
    </w:p>
    <w:p w14:paraId="44019463" w14:textId="77777777" w:rsidR="002C2EFC" w:rsidRPr="00131426" w:rsidRDefault="002C2EFC" w:rsidP="002C2EFC">
      <w:pPr>
        <w:pStyle w:val="Heading4"/>
      </w:pPr>
      <w:r w:rsidRPr="00131426">
        <w:t>T</w:t>
      </w:r>
      <w:r w:rsidR="002E50E1">
        <w:t>itle</w:t>
      </w:r>
    </w:p>
    <w:p w14:paraId="0BA67DB3" w14:textId="0234EB91" w:rsidR="002C2EFC" w:rsidRPr="00131426" w:rsidRDefault="002C2EFC" w:rsidP="002C2EFC">
      <w:pPr>
        <w:rPr>
          <w:lang w:val="en-GB"/>
        </w:rPr>
      </w:pPr>
      <w:r w:rsidRPr="00131426">
        <w:rPr>
          <w:lang w:val="en-GB"/>
        </w:rPr>
        <w:t xml:space="preserve">This event shall be known as </w:t>
      </w:r>
      <w:r w:rsidRPr="00862443">
        <w:rPr>
          <w:highlight w:val="yellow"/>
          <w:lang w:val="en-GB"/>
        </w:rPr>
        <w:t>&lt;* name of event</w:t>
      </w:r>
      <w:r w:rsidR="00FF06C6">
        <w:rPr>
          <w:highlight w:val="yellow"/>
          <w:lang w:val="en-GB"/>
        </w:rPr>
        <w:t xml:space="preserve">, </w:t>
      </w:r>
      <w:r w:rsidR="0041134A">
        <w:rPr>
          <w:highlight w:val="yellow"/>
          <w:lang w:val="en-GB"/>
        </w:rPr>
        <w:t>e.g. 61</w:t>
      </w:r>
      <w:r w:rsidR="0041134A" w:rsidRPr="0041134A">
        <w:rPr>
          <w:highlight w:val="yellow"/>
          <w:vertAlign w:val="superscript"/>
          <w:lang w:val="en-GB"/>
        </w:rPr>
        <w:t>st</w:t>
      </w:r>
      <w:r w:rsidR="0041134A">
        <w:rPr>
          <w:highlight w:val="yellow"/>
          <w:lang w:val="en-GB"/>
        </w:rPr>
        <w:t xml:space="preserve"> </w:t>
      </w:r>
      <w:r w:rsidR="00FF06C6" w:rsidRPr="00862443">
        <w:rPr>
          <w:highlight w:val="yellow"/>
          <w:lang w:val="en-GB"/>
        </w:rPr>
        <w:t>Coupe Aéronautique Gordon Bennett</w:t>
      </w:r>
      <w:r w:rsidR="00A67033">
        <w:rPr>
          <w:highlight w:val="yellow"/>
          <w:lang w:val="en-GB"/>
        </w:rPr>
        <w:t>”</w:t>
      </w:r>
      <w:r w:rsidR="00053A3B">
        <w:rPr>
          <w:highlight w:val="yellow"/>
          <w:lang w:val="en-GB"/>
        </w:rPr>
        <w:t xml:space="preserve"> </w:t>
      </w:r>
      <w:r w:rsidR="00A67033">
        <w:rPr>
          <w:highlight w:val="yellow"/>
          <w:lang w:val="en-GB"/>
        </w:rPr>
        <w:t xml:space="preserve">*&gt;. </w:t>
      </w:r>
      <w:proofErr w:type="gramStart"/>
      <w:r w:rsidR="00A67033" w:rsidRPr="00004020">
        <w:rPr>
          <w:lang w:val="en-GB"/>
        </w:rPr>
        <w:t>Additionally</w:t>
      </w:r>
      <w:proofErr w:type="gramEnd"/>
      <w:r w:rsidR="00A67033" w:rsidRPr="00004020">
        <w:rPr>
          <w:lang w:val="en-GB"/>
        </w:rPr>
        <w:t xml:space="preserve"> the subtitle </w:t>
      </w:r>
      <w:r w:rsidR="00053A3B" w:rsidRPr="00004020">
        <w:rPr>
          <w:lang w:val="en-GB"/>
        </w:rPr>
        <w:t>FAI World Long Distance Gas Balloon Championship</w:t>
      </w:r>
      <w:r w:rsidR="00A67033" w:rsidRPr="0058521D">
        <w:rPr>
          <w:lang w:val="en-GB"/>
        </w:rPr>
        <w:t xml:space="preserve"> may be added.</w:t>
      </w:r>
    </w:p>
    <w:p w14:paraId="0D30E671" w14:textId="77777777" w:rsidR="002C2EFC" w:rsidRPr="00131426" w:rsidRDefault="002C2EFC" w:rsidP="002C2EFC">
      <w:pPr>
        <w:pStyle w:val="Heading4"/>
      </w:pPr>
      <w:r w:rsidRPr="00131426">
        <w:t>O</w:t>
      </w:r>
      <w:r w:rsidR="002E50E1">
        <w:t>bjectives</w:t>
      </w:r>
    </w:p>
    <w:p w14:paraId="2805292F" w14:textId="77777777" w:rsidR="002C2EFC" w:rsidRPr="00131426" w:rsidRDefault="002C2EFC" w:rsidP="002C2EFC">
      <w:pPr>
        <w:rPr>
          <w:lang w:val="en-GB"/>
        </w:rPr>
      </w:pPr>
      <w:r w:rsidRPr="00131426">
        <w:rPr>
          <w:lang w:val="en-GB"/>
        </w:rPr>
        <w:t>The objectives of the Coupe Aéronautique Gordon Bennett</w:t>
      </w:r>
      <w:r w:rsidRPr="00131426" w:rsidDel="000B47B0">
        <w:rPr>
          <w:sz w:val="16"/>
          <w:lang w:val="en-GB"/>
        </w:rPr>
        <w:t xml:space="preserve"> </w:t>
      </w:r>
      <w:r w:rsidRPr="00131426">
        <w:rPr>
          <w:lang w:val="en-GB"/>
        </w:rPr>
        <w:t>are:</w:t>
      </w:r>
    </w:p>
    <w:p w14:paraId="6909C963" w14:textId="77777777" w:rsidR="002C2EFC" w:rsidRPr="002C2EFC" w:rsidRDefault="002C2EFC" w:rsidP="002C2EFC">
      <w:pPr>
        <w:pStyle w:val="ListParagraph"/>
        <w:numPr>
          <w:ilvl w:val="0"/>
          <w:numId w:val="18"/>
        </w:numPr>
        <w:rPr>
          <w:lang w:val="en-GB"/>
        </w:rPr>
      </w:pPr>
      <w:r w:rsidRPr="002C2EFC">
        <w:rPr>
          <w:lang w:val="en-GB"/>
        </w:rPr>
        <w:t>to determine the team covering the greatest distance;</w:t>
      </w:r>
    </w:p>
    <w:p w14:paraId="377FC896" w14:textId="77777777" w:rsidR="002C2EFC" w:rsidRPr="002C2EFC" w:rsidRDefault="002C2EFC" w:rsidP="002C2EFC">
      <w:pPr>
        <w:pStyle w:val="ListParagraph"/>
        <w:numPr>
          <w:ilvl w:val="0"/>
          <w:numId w:val="18"/>
        </w:numPr>
        <w:rPr>
          <w:lang w:val="en-GB"/>
        </w:rPr>
      </w:pPr>
      <w:r w:rsidRPr="002C2EFC">
        <w:rPr>
          <w:lang w:val="en-GB"/>
        </w:rPr>
        <w:t>to promote the development of the sport of gas ballooning by an international comparison of pilots’ performance and balloon materials;</w:t>
      </w:r>
    </w:p>
    <w:p w14:paraId="3C3EF25E" w14:textId="77777777" w:rsidR="002C2EFC" w:rsidRPr="002C2EFC" w:rsidRDefault="002C2EFC" w:rsidP="002C2EFC">
      <w:pPr>
        <w:pStyle w:val="ListParagraph"/>
        <w:numPr>
          <w:ilvl w:val="0"/>
          <w:numId w:val="18"/>
        </w:numPr>
        <w:rPr>
          <w:lang w:val="en-GB"/>
        </w:rPr>
      </w:pPr>
      <w:r w:rsidRPr="002C2EFC">
        <w:rPr>
          <w:lang w:val="en-GB"/>
        </w:rPr>
        <w:t>to promote international relations and friendships among all ballooning nations and pilots.</w:t>
      </w:r>
    </w:p>
    <w:p w14:paraId="55E4CBC0" w14:textId="77777777" w:rsidR="002C2EFC" w:rsidRPr="00131426" w:rsidRDefault="002C2EFC" w:rsidP="002C2EFC">
      <w:pPr>
        <w:pStyle w:val="Heading4"/>
      </w:pPr>
      <w:r w:rsidRPr="00131426">
        <w:t>D</w:t>
      </w:r>
      <w:r w:rsidR="003E5EBA">
        <w:t>efinition of the winner</w:t>
      </w:r>
    </w:p>
    <w:p w14:paraId="45696927" w14:textId="77777777" w:rsidR="002C2EFC" w:rsidRPr="00131426" w:rsidRDefault="002C2EFC" w:rsidP="002C2EFC">
      <w:pPr>
        <w:rPr>
          <w:lang w:val="en-GB"/>
        </w:rPr>
      </w:pPr>
      <w:r>
        <w:rPr>
          <w:lang w:val="en-GB"/>
        </w:rPr>
        <w:t>T</w:t>
      </w:r>
      <w:r w:rsidRPr="00131426">
        <w:rPr>
          <w:lang w:val="en-GB"/>
        </w:rPr>
        <w:t>he winner shall be the team covering the greatest distance.</w:t>
      </w:r>
    </w:p>
    <w:p w14:paraId="77F3E64A" w14:textId="77777777" w:rsidR="002C2EFC" w:rsidRPr="00131426" w:rsidRDefault="002C2EFC" w:rsidP="002C2EFC">
      <w:pPr>
        <w:pStyle w:val="Heading4"/>
      </w:pPr>
      <w:r w:rsidRPr="00131426">
        <w:t>O</w:t>
      </w:r>
      <w:r w:rsidR="002E50E1">
        <w:t>rganisers</w:t>
      </w:r>
    </w:p>
    <w:p w14:paraId="62D69F04" w14:textId="77777777" w:rsidR="002C2EFC" w:rsidRPr="00131426" w:rsidRDefault="002C2EFC" w:rsidP="002C2EFC">
      <w:pPr>
        <w:rPr>
          <w:lang w:val="en-GB"/>
        </w:rPr>
      </w:pPr>
      <w:r w:rsidRPr="00131426">
        <w:rPr>
          <w:lang w:val="en-GB"/>
        </w:rPr>
        <w:t>The Coupe Aéronautique Gordon Bennett</w:t>
      </w:r>
      <w:r w:rsidRPr="00131426" w:rsidDel="000B47B0">
        <w:rPr>
          <w:sz w:val="16"/>
          <w:lang w:val="en-GB"/>
        </w:rPr>
        <w:t xml:space="preserve"> </w:t>
      </w:r>
      <w:r w:rsidRPr="00131426">
        <w:rPr>
          <w:lang w:val="en-GB"/>
        </w:rPr>
        <w:t xml:space="preserve">is organized by </w:t>
      </w:r>
      <w:r w:rsidRPr="00862443">
        <w:rPr>
          <w:highlight w:val="yellow"/>
          <w:lang w:val="en-GB"/>
        </w:rPr>
        <w:t>&lt;* name of organizer *&gt;</w:t>
      </w:r>
      <w:r w:rsidRPr="00131426">
        <w:rPr>
          <w:lang w:val="en-GB"/>
        </w:rPr>
        <w:t>.</w:t>
      </w:r>
    </w:p>
    <w:p w14:paraId="5E9F394A" w14:textId="77777777" w:rsidR="002C2EFC" w:rsidRPr="00131426" w:rsidRDefault="002C2EFC" w:rsidP="002C2EFC">
      <w:pPr>
        <w:pStyle w:val="Heading4"/>
      </w:pPr>
      <w:r w:rsidRPr="00131426">
        <w:t>C</w:t>
      </w:r>
      <w:r w:rsidR="002E50E1">
        <w:t>orrespondence</w:t>
      </w:r>
    </w:p>
    <w:p w14:paraId="1D65A7BF" w14:textId="77777777" w:rsidR="002C2EFC" w:rsidRDefault="002C2EFC" w:rsidP="002C2EFC">
      <w:pPr>
        <w:rPr>
          <w:lang w:val="en-GB"/>
        </w:rPr>
      </w:pPr>
      <w:r w:rsidRPr="00131426">
        <w:rPr>
          <w:lang w:val="en-GB"/>
        </w:rPr>
        <w:t>All entries and official correspondence</w:t>
      </w:r>
      <w:r w:rsidR="003E5EBA">
        <w:rPr>
          <w:lang w:val="en-GB"/>
        </w:rPr>
        <w:t xml:space="preserve"> </w:t>
      </w:r>
      <w:proofErr w:type="gramStart"/>
      <w:r w:rsidR="003E5EBA" w:rsidRPr="006C5939">
        <w:rPr>
          <w:lang w:val="en-GB"/>
        </w:rPr>
        <w:t>have to</w:t>
      </w:r>
      <w:proofErr w:type="gramEnd"/>
      <w:r w:rsidR="003E5EBA">
        <w:rPr>
          <w:lang w:val="en-GB"/>
        </w:rPr>
        <w:t xml:space="preserve"> </w:t>
      </w:r>
      <w:r w:rsidRPr="00131426">
        <w:rPr>
          <w:lang w:val="en-GB"/>
        </w:rPr>
        <w:t>be addressed to:</w:t>
      </w:r>
    </w:p>
    <w:p w14:paraId="5FE11863" w14:textId="77777777" w:rsidR="002C2EFC" w:rsidRDefault="002C2EFC" w:rsidP="002C2EFC">
      <w:pPr>
        <w:rPr>
          <w:lang w:val="en-GB"/>
        </w:rPr>
      </w:pPr>
      <w:r w:rsidRPr="00862443">
        <w:rPr>
          <w:highlight w:val="yellow"/>
          <w:lang w:val="en-GB"/>
        </w:rPr>
        <w:t>&lt;* name *&gt;</w:t>
      </w:r>
    </w:p>
    <w:p w14:paraId="59716B2D" w14:textId="77777777" w:rsidR="002C2EFC" w:rsidRDefault="002C2EFC" w:rsidP="002C2EFC">
      <w:pPr>
        <w:rPr>
          <w:lang w:val="en-GB"/>
        </w:rPr>
      </w:pPr>
      <w:r w:rsidRPr="00862443">
        <w:rPr>
          <w:highlight w:val="yellow"/>
          <w:lang w:val="en-GB"/>
        </w:rPr>
        <w:t>&lt;* address *&gt;</w:t>
      </w:r>
    </w:p>
    <w:p w14:paraId="6F2975B0" w14:textId="77777777" w:rsidR="002C2EFC" w:rsidRDefault="003011E5" w:rsidP="002C2EFC">
      <w:pPr>
        <w:rPr>
          <w:lang w:val="en-GB"/>
        </w:rPr>
      </w:pPr>
      <w:r w:rsidRPr="00862443">
        <w:rPr>
          <w:highlight w:val="yellow"/>
          <w:lang w:val="en-GB"/>
        </w:rPr>
        <w:t>&lt;* telephone</w:t>
      </w:r>
      <w:r w:rsidR="002C2EFC" w:rsidRPr="00862443">
        <w:rPr>
          <w:highlight w:val="yellow"/>
          <w:lang w:val="en-GB"/>
        </w:rPr>
        <w:t xml:space="preserve"> *&gt;</w:t>
      </w:r>
    </w:p>
    <w:p w14:paraId="2494C0B3" w14:textId="77777777" w:rsidR="003011E5" w:rsidRPr="00131426" w:rsidRDefault="003011E5" w:rsidP="002C2EFC">
      <w:pPr>
        <w:rPr>
          <w:lang w:val="en-GB"/>
        </w:rPr>
      </w:pPr>
      <w:r w:rsidRPr="00862443">
        <w:rPr>
          <w:highlight w:val="yellow"/>
          <w:lang w:val="en-GB"/>
        </w:rPr>
        <w:t>&lt;* email *&gt;</w:t>
      </w:r>
    </w:p>
    <w:p w14:paraId="79B14BE5" w14:textId="77777777" w:rsidR="002C2EFC" w:rsidRPr="00131426" w:rsidRDefault="002C2EFC" w:rsidP="002C2EFC">
      <w:pPr>
        <w:pStyle w:val="Heading4"/>
      </w:pPr>
      <w:r w:rsidRPr="00131426">
        <w:t>P</w:t>
      </w:r>
      <w:r w:rsidR="002E50E1">
        <w:t>ersonnel</w:t>
      </w:r>
    </w:p>
    <w:p w14:paraId="21B98B3A" w14:textId="5A4BA70F" w:rsidR="002C2EFC" w:rsidRPr="00B2498F" w:rsidRDefault="00B2498F" w:rsidP="004F6413">
      <w:pPr>
        <w:tabs>
          <w:tab w:val="left" w:pos="3969"/>
        </w:tabs>
        <w:rPr>
          <w:lang w:val="en-GB"/>
        </w:rPr>
      </w:pPr>
      <w:r w:rsidRPr="006C5939">
        <w:rPr>
          <w:lang w:val="en-GB"/>
        </w:rPr>
        <w:t xml:space="preserve">Event </w:t>
      </w:r>
      <w:r w:rsidR="002C2EFC" w:rsidRPr="006C5939">
        <w:rPr>
          <w:lang w:val="en-GB"/>
        </w:rPr>
        <w:t>Director</w:t>
      </w:r>
      <w:r w:rsidR="004F6413" w:rsidRPr="00B2498F">
        <w:rPr>
          <w:lang w:val="en-GB"/>
        </w:rPr>
        <w:tab/>
      </w:r>
      <w:r w:rsidR="002C2EFC" w:rsidRPr="00862443">
        <w:rPr>
          <w:highlight w:val="yellow"/>
          <w:lang w:val="en-GB"/>
        </w:rPr>
        <w:t>&lt;* name *&gt;</w:t>
      </w:r>
    </w:p>
    <w:p w14:paraId="661EED6F" w14:textId="5326A158" w:rsidR="002C2EFC" w:rsidRPr="00B2498F" w:rsidRDefault="002C2EFC" w:rsidP="004F6413">
      <w:pPr>
        <w:tabs>
          <w:tab w:val="left" w:pos="3969"/>
        </w:tabs>
        <w:rPr>
          <w:lang w:val="en-GB"/>
        </w:rPr>
      </w:pPr>
      <w:r w:rsidRPr="00B2498F">
        <w:rPr>
          <w:lang w:val="en-GB"/>
        </w:rPr>
        <w:t xml:space="preserve">Deputy </w:t>
      </w:r>
      <w:r w:rsidR="00B2498F" w:rsidRPr="00B2498F">
        <w:rPr>
          <w:lang w:val="en-GB"/>
        </w:rPr>
        <w:t xml:space="preserve">Event </w:t>
      </w:r>
      <w:r w:rsidRPr="00B2498F">
        <w:rPr>
          <w:lang w:val="en-GB"/>
        </w:rPr>
        <w:t>Director</w:t>
      </w:r>
      <w:r w:rsidR="004F6413" w:rsidRPr="00B2498F">
        <w:rPr>
          <w:lang w:val="en-GB"/>
        </w:rPr>
        <w:tab/>
      </w:r>
      <w:r w:rsidRPr="00862443">
        <w:rPr>
          <w:highlight w:val="yellow"/>
          <w:lang w:val="en-GB"/>
        </w:rPr>
        <w:t>&lt;* name *&gt;</w:t>
      </w:r>
    </w:p>
    <w:p w14:paraId="4B87B276" w14:textId="77777777" w:rsidR="002C2EFC" w:rsidRPr="00B2498F" w:rsidRDefault="002C2EFC" w:rsidP="004F6413">
      <w:pPr>
        <w:tabs>
          <w:tab w:val="left" w:pos="3969"/>
        </w:tabs>
        <w:rPr>
          <w:lang w:val="en-GB"/>
        </w:rPr>
      </w:pPr>
      <w:r w:rsidRPr="00B70091">
        <w:rPr>
          <w:lang w:val="en-GB"/>
        </w:rPr>
        <w:t>Safety Officer</w:t>
      </w:r>
      <w:r w:rsidR="004F6413" w:rsidRPr="00B2498F">
        <w:rPr>
          <w:lang w:val="en-GB"/>
        </w:rPr>
        <w:tab/>
      </w:r>
      <w:r w:rsidRPr="00862443">
        <w:rPr>
          <w:highlight w:val="yellow"/>
          <w:lang w:val="en-GB"/>
        </w:rPr>
        <w:t>&lt;* name *&gt;</w:t>
      </w:r>
    </w:p>
    <w:p w14:paraId="2FD62B5D" w14:textId="77777777" w:rsidR="002C2EFC" w:rsidRPr="00B2498F" w:rsidRDefault="002C2EFC" w:rsidP="004F6413">
      <w:pPr>
        <w:tabs>
          <w:tab w:val="left" w:pos="3969"/>
        </w:tabs>
        <w:rPr>
          <w:lang w:val="en-GB"/>
        </w:rPr>
      </w:pPr>
      <w:r w:rsidRPr="006C5939">
        <w:rPr>
          <w:lang w:val="en-GB"/>
        </w:rPr>
        <w:t>Jury</w:t>
      </w:r>
      <w:r w:rsidR="000F4EE0" w:rsidRPr="006C5939">
        <w:rPr>
          <w:lang w:val="en-GB"/>
        </w:rPr>
        <w:t xml:space="preserve"> (president)</w:t>
      </w:r>
      <w:r w:rsidR="004F6413" w:rsidRPr="00B2498F">
        <w:rPr>
          <w:lang w:val="en-GB"/>
        </w:rPr>
        <w:tab/>
      </w:r>
      <w:r w:rsidRPr="00862443">
        <w:rPr>
          <w:highlight w:val="yellow"/>
          <w:lang w:val="en-GB"/>
        </w:rPr>
        <w:t>&lt;* names *&gt;</w:t>
      </w:r>
    </w:p>
    <w:p w14:paraId="464A681A" w14:textId="77777777" w:rsidR="000F4EE0" w:rsidRPr="00B2498F" w:rsidRDefault="000F4EE0" w:rsidP="004F6413">
      <w:pPr>
        <w:tabs>
          <w:tab w:val="left" w:pos="3969"/>
        </w:tabs>
        <w:rPr>
          <w:lang w:val="en-GB"/>
        </w:rPr>
      </w:pPr>
      <w:r w:rsidRPr="006C5939">
        <w:rPr>
          <w:lang w:val="en-GB"/>
        </w:rPr>
        <w:t>Jury (member)</w:t>
      </w:r>
      <w:r w:rsidRPr="00B2498F">
        <w:rPr>
          <w:lang w:val="en-GB"/>
        </w:rPr>
        <w:tab/>
      </w:r>
      <w:r w:rsidRPr="00862443">
        <w:rPr>
          <w:highlight w:val="yellow"/>
          <w:lang w:val="en-GB"/>
        </w:rPr>
        <w:t>&lt;* names *&gt;</w:t>
      </w:r>
    </w:p>
    <w:p w14:paraId="2F8874B4" w14:textId="77777777" w:rsidR="000F4EE0" w:rsidRPr="00131426" w:rsidRDefault="000F4EE0" w:rsidP="004F6413">
      <w:pPr>
        <w:tabs>
          <w:tab w:val="left" w:pos="3969"/>
        </w:tabs>
        <w:rPr>
          <w:lang w:val="en-GB"/>
        </w:rPr>
      </w:pPr>
      <w:r w:rsidRPr="006C5939">
        <w:rPr>
          <w:lang w:val="en-GB"/>
        </w:rPr>
        <w:t>Jury (</w:t>
      </w:r>
      <w:r w:rsidRPr="007C4EF5">
        <w:rPr>
          <w:lang w:val="en-GB"/>
        </w:rPr>
        <w:t>member)</w:t>
      </w:r>
      <w:r>
        <w:rPr>
          <w:lang w:val="en-GB"/>
        </w:rPr>
        <w:tab/>
      </w:r>
      <w:r w:rsidRPr="00862443">
        <w:rPr>
          <w:highlight w:val="yellow"/>
          <w:lang w:val="en-GB"/>
        </w:rPr>
        <w:t>&lt;* names *&gt;</w:t>
      </w:r>
    </w:p>
    <w:p w14:paraId="20F1ED44" w14:textId="77777777" w:rsidR="002C2EFC" w:rsidRPr="00131426" w:rsidRDefault="002C2EFC" w:rsidP="00A3736A">
      <w:pPr>
        <w:pStyle w:val="Heading4"/>
      </w:pPr>
      <w:r w:rsidRPr="00131426">
        <w:t>D</w:t>
      </w:r>
      <w:r w:rsidR="002E50E1">
        <w:t>ate and place</w:t>
      </w:r>
    </w:p>
    <w:p w14:paraId="7C28154D" w14:textId="00AFCDF5" w:rsidR="003011E5" w:rsidRDefault="002C2EFC" w:rsidP="003011E5">
      <w:pPr>
        <w:rPr>
          <w:lang w:val="en-GB"/>
        </w:rPr>
      </w:pPr>
      <w:r w:rsidRPr="00131426">
        <w:rPr>
          <w:lang w:val="en-GB"/>
        </w:rPr>
        <w:t>The Coupe Aéronautique Gordon Bennett</w:t>
      </w:r>
      <w:r w:rsidRPr="00131426" w:rsidDel="000B47B0">
        <w:rPr>
          <w:sz w:val="16"/>
          <w:lang w:val="en-GB"/>
        </w:rPr>
        <w:t xml:space="preserve"> </w:t>
      </w:r>
      <w:r w:rsidRPr="00131426">
        <w:rPr>
          <w:lang w:val="en-GB"/>
        </w:rPr>
        <w:t xml:space="preserve">will be held in </w:t>
      </w:r>
      <w:r w:rsidRPr="00862443">
        <w:rPr>
          <w:highlight w:val="yellow"/>
          <w:lang w:val="en-GB"/>
        </w:rPr>
        <w:t>&lt;* name of location *&gt;</w:t>
      </w:r>
      <w:r w:rsidR="00BF5D5D">
        <w:rPr>
          <w:lang w:val="en-GB"/>
        </w:rPr>
        <w:t>.</w:t>
      </w:r>
    </w:p>
    <w:p w14:paraId="42E9954A" w14:textId="3A6AE598" w:rsidR="00B5082A" w:rsidRDefault="00B5082A" w:rsidP="003011E5">
      <w:pPr>
        <w:rPr>
          <w:lang w:val="en-GB"/>
        </w:rPr>
      </w:pPr>
      <w:r>
        <w:rPr>
          <w:lang w:val="en-GB"/>
        </w:rPr>
        <w:t xml:space="preserve">The latitude and longitude of the </w:t>
      </w:r>
      <w:r w:rsidR="00A67033">
        <w:rPr>
          <w:lang w:val="en-GB"/>
        </w:rPr>
        <w:t xml:space="preserve">launch </w:t>
      </w:r>
      <w:r>
        <w:rPr>
          <w:lang w:val="en-GB"/>
        </w:rPr>
        <w:t xml:space="preserve">platform will be given at the </w:t>
      </w:r>
      <w:r w:rsidR="00C835EB">
        <w:rPr>
          <w:lang w:val="en-GB"/>
        </w:rPr>
        <w:t>general</w:t>
      </w:r>
      <w:r>
        <w:rPr>
          <w:lang w:val="en-GB"/>
        </w:rPr>
        <w:t xml:space="preserve"> </w:t>
      </w:r>
      <w:r w:rsidR="00B2498F">
        <w:rPr>
          <w:lang w:val="en-GB"/>
        </w:rPr>
        <w:t>briefing</w:t>
      </w:r>
      <w:r>
        <w:rPr>
          <w:lang w:val="en-GB"/>
        </w:rPr>
        <w:t>.</w:t>
      </w:r>
    </w:p>
    <w:p w14:paraId="28C635BE" w14:textId="77777777" w:rsidR="002C2EFC" w:rsidRPr="00131426" w:rsidRDefault="002C2EFC" w:rsidP="000F4EE0">
      <w:pPr>
        <w:rPr>
          <w:lang w:val="en-GB"/>
        </w:rPr>
      </w:pPr>
      <w:r w:rsidRPr="00131426">
        <w:rPr>
          <w:lang w:val="en-GB"/>
        </w:rPr>
        <w:lastRenderedPageBreak/>
        <w:t>The Coupe Aéronautique Gordon Bennett</w:t>
      </w:r>
      <w:r w:rsidRPr="00131426" w:rsidDel="000B47B0">
        <w:rPr>
          <w:sz w:val="16"/>
          <w:lang w:val="en-GB"/>
        </w:rPr>
        <w:t xml:space="preserve"> </w:t>
      </w:r>
      <w:r w:rsidRPr="00131426">
        <w:rPr>
          <w:lang w:val="en-GB"/>
        </w:rPr>
        <w:t xml:space="preserve">will be held on </w:t>
      </w:r>
      <w:r w:rsidRPr="00862443">
        <w:rPr>
          <w:highlight w:val="yellow"/>
          <w:lang w:val="en-GB"/>
        </w:rPr>
        <w:t>&lt;* dates *&gt;</w:t>
      </w:r>
      <w:r w:rsidR="000F4EE0">
        <w:rPr>
          <w:lang w:val="en-GB"/>
        </w:rPr>
        <w:t xml:space="preserve"> General Briefing / Closing Ceremony</w:t>
      </w:r>
    </w:p>
    <w:p w14:paraId="57087CC9" w14:textId="77777777" w:rsidR="002C2EFC" w:rsidRPr="00131426" w:rsidRDefault="002C2EFC" w:rsidP="003011E5">
      <w:pPr>
        <w:pStyle w:val="Heading4"/>
      </w:pPr>
      <w:r w:rsidRPr="00131426">
        <w:t>T</w:t>
      </w:r>
      <w:r w:rsidR="002E50E1">
        <w:t>imes</w:t>
      </w:r>
    </w:p>
    <w:p w14:paraId="7BA7FEC9" w14:textId="14FCF2B3" w:rsidR="002C2EFC" w:rsidRPr="00131426" w:rsidRDefault="00A67033" w:rsidP="003011E5">
      <w:pPr>
        <w:rPr>
          <w:lang w:val="en-GB"/>
        </w:rPr>
      </w:pPr>
      <w:r>
        <w:rPr>
          <w:lang w:val="en-GB"/>
        </w:rPr>
        <w:t>Unless otherwise specified all times are in Local Time of the event location.</w:t>
      </w:r>
    </w:p>
    <w:p w14:paraId="76E66811" w14:textId="77777777" w:rsidR="002C2EFC" w:rsidRPr="00131426" w:rsidRDefault="003011E5" w:rsidP="003011E5">
      <w:pPr>
        <w:pStyle w:val="Heading4"/>
      </w:pPr>
      <w:r>
        <w:t>L</w:t>
      </w:r>
      <w:r w:rsidR="002E50E1">
        <w:t>anguage</w:t>
      </w:r>
    </w:p>
    <w:p w14:paraId="0033488B" w14:textId="77777777" w:rsidR="002C2EFC" w:rsidRPr="00131426" w:rsidRDefault="002C2EFC" w:rsidP="003011E5">
      <w:pPr>
        <w:rPr>
          <w:lang w:val="en-GB"/>
        </w:rPr>
      </w:pPr>
      <w:r w:rsidRPr="00131426">
        <w:rPr>
          <w:lang w:val="en-GB"/>
        </w:rPr>
        <w:t>The official language of the Coupe Aéronautique Gordon Bennett</w:t>
      </w:r>
      <w:r w:rsidRPr="00131426" w:rsidDel="000B47B0">
        <w:rPr>
          <w:sz w:val="16"/>
          <w:lang w:val="en-GB"/>
        </w:rPr>
        <w:t xml:space="preserve"> </w:t>
      </w:r>
      <w:r w:rsidRPr="00131426">
        <w:rPr>
          <w:lang w:val="en-GB"/>
        </w:rPr>
        <w:t>shall be English</w:t>
      </w:r>
      <w:r w:rsidR="003011E5">
        <w:rPr>
          <w:lang w:val="en-GB"/>
        </w:rPr>
        <w:t>.</w:t>
      </w:r>
    </w:p>
    <w:p w14:paraId="4A72B36B" w14:textId="77777777" w:rsidR="002C2EFC" w:rsidRPr="003011E5" w:rsidRDefault="002C2EFC" w:rsidP="003011E5">
      <w:pPr>
        <w:pStyle w:val="Heading4"/>
      </w:pPr>
      <w:r w:rsidRPr="00131426">
        <w:t>D</w:t>
      </w:r>
      <w:r w:rsidR="002E50E1">
        <w:t>ocuments</w:t>
      </w:r>
    </w:p>
    <w:p w14:paraId="2D59EF2F" w14:textId="77777777" w:rsidR="002C2EFC" w:rsidRPr="00131426" w:rsidRDefault="002C2EFC" w:rsidP="002C2EFC">
      <w:pPr>
        <w:rPr>
          <w:lang w:val="en-GB"/>
        </w:rPr>
      </w:pPr>
      <w:r w:rsidRPr="00131426">
        <w:rPr>
          <w:lang w:val="en-GB"/>
        </w:rPr>
        <w:t xml:space="preserve">The following documents </w:t>
      </w:r>
      <w:r w:rsidR="003011E5">
        <w:rPr>
          <w:lang w:val="en-GB"/>
        </w:rPr>
        <w:t>may</w:t>
      </w:r>
      <w:r w:rsidRPr="00131426">
        <w:rPr>
          <w:lang w:val="en-GB"/>
        </w:rPr>
        <w:t xml:space="preserve"> be inspected when pilots register on arrival at the Coupe Aéronautique Gordon Bennett:</w:t>
      </w:r>
    </w:p>
    <w:p w14:paraId="6E39A1BB" w14:textId="77777777" w:rsidR="003011E5" w:rsidRPr="006C5939" w:rsidRDefault="003011E5" w:rsidP="003011E5">
      <w:pPr>
        <w:pStyle w:val="ListParagraph"/>
        <w:numPr>
          <w:ilvl w:val="0"/>
          <w:numId w:val="20"/>
        </w:numPr>
        <w:rPr>
          <w:lang w:val="en-GB"/>
        </w:rPr>
      </w:pPr>
      <w:r w:rsidRPr="006C5939">
        <w:rPr>
          <w:lang w:val="en-GB"/>
        </w:rPr>
        <w:t>For each of the two pilots</w:t>
      </w:r>
    </w:p>
    <w:p w14:paraId="33FE83F6" w14:textId="77777777" w:rsidR="003011E5" w:rsidRPr="006C5939" w:rsidRDefault="002C2EFC" w:rsidP="003011E5">
      <w:pPr>
        <w:pStyle w:val="ListParagraph"/>
        <w:numPr>
          <w:ilvl w:val="1"/>
          <w:numId w:val="22"/>
        </w:numPr>
        <w:rPr>
          <w:lang w:val="en-GB"/>
        </w:rPr>
      </w:pPr>
      <w:r w:rsidRPr="006C5939">
        <w:rPr>
          <w:lang w:val="en-GB"/>
        </w:rPr>
        <w:t>Pilot Certificate</w:t>
      </w:r>
    </w:p>
    <w:p w14:paraId="4619461D" w14:textId="77777777" w:rsidR="002C2EFC" w:rsidRPr="006C5939" w:rsidRDefault="002C2EFC" w:rsidP="00714130">
      <w:pPr>
        <w:pStyle w:val="ListParagraph"/>
        <w:numPr>
          <w:ilvl w:val="1"/>
          <w:numId w:val="22"/>
        </w:numPr>
        <w:ind w:left="2568" w:hanging="357"/>
        <w:rPr>
          <w:lang w:val="en-GB"/>
        </w:rPr>
      </w:pPr>
      <w:r w:rsidRPr="006C5939">
        <w:rPr>
          <w:lang w:val="en-GB"/>
        </w:rPr>
        <w:t xml:space="preserve">Pilot </w:t>
      </w:r>
      <w:proofErr w:type="gramStart"/>
      <w:r w:rsidRPr="006C5939">
        <w:rPr>
          <w:lang w:val="en-GB"/>
        </w:rPr>
        <w:t>Log Book</w:t>
      </w:r>
      <w:proofErr w:type="gramEnd"/>
    </w:p>
    <w:p w14:paraId="52A3A6E4" w14:textId="77777777" w:rsidR="003011E5" w:rsidRPr="006C5939" w:rsidRDefault="003011E5" w:rsidP="003011E5">
      <w:pPr>
        <w:pStyle w:val="ListParagraph"/>
        <w:numPr>
          <w:ilvl w:val="1"/>
          <w:numId w:val="22"/>
        </w:numPr>
        <w:rPr>
          <w:lang w:val="en-GB"/>
        </w:rPr>
      </w:pPr>
      <w:r w:rsidRPr="006C5939">
        <w:rPr>
          <w:lang w:val="en-GB"/>
        </w:rPr>
        <w:t>Medical Statement if part of the requirements for the license</w:t>
      </w:r>
    </w:p>
    <w:p w14:paraId="6B46694B" w14:textId="77777777" w:rsidR="003011E5" w:rsidRPr="006C5939" w:rsidRDefault="003011E5" w:rsidP="003011E5">
      <w:pPr>
        <w:pStyle w:val="ListParagraph"/>
        <w:numPr>
          <w:ilvl w:val="1"/>
          <w:numId w:val="22"/>
        </w:numPr>
        <w:rPr>
          <w:lang w:val="en-GB"/>
        </w:rPr>
      </w:pPr>
      <w:r w:rsidRPr="006C5939">
        <w:rPr>
          <w:lang w:val="en-GB"/>
        </w:rPr>
        <w:t>Radio License</w:t>
      </w:r>
    </w:p>
    <w:p w14:paraId="074254BE" w14:textId="77777777" w:rsidR="003011E5" w:rsidRPr="006C5939" w:rsidRDefault="003011E5" w:rsidP="003011E5">
      <w:pPr>
        <w:pStyle w:val="ListParagraph"/>
        <w:numPr>
          <w:ilvl w:val="1"/>
          <w:numId w:val="22"/>
        </w:numPr>
        <w:rPr>
          <w:lang w:val="en-GB"/>
        </w:rPr>
      </w:pPr>
      <w:r w:rsidRPr="006C5939">
        <w:rPr>
          <w:lang w:val="en-GB"/>
        </w:rPr>
        <w:t>FAI Sporting License according to FAI regulations (upload to FAI database)</w:t>
      </w:r>
    </w:p>
    <w:p w14:paraId="16B99F1E" w14:textId="77777777" w:rsidR="003011E5" w:rsidRPr="006C5939" w:rsidRDefault="003011E5" w:rsidP="003011E5">
      <w:pPr>
        <w:pStyle w:val="ListParagraph"/>
        <w:numPr>
          <w:ilvl w:val="1"/>
          <w:numId w:val="22"/>
        </w:numPr>
        <w:rPr>
          <w:lang w:val="en-GB"/>
        </w:rPr>
      </w:pPr>
      <w:r w:rsidRPr="006C5939">
        <w:rPr>
          <w:lang w:val="en-GB"/>
        </w:rPr>
        <w:t>Passport or other Identity Document</w:t>
      </w:r>
    </w:p>
    <w:p w14:paraId="6A1A0E2C" w14:textId="77777777" w:rsidR="003011E5" w:rsidRPr="006C5939" w:rsidRDefault="003011E5" w:rsidP="003011E5">
      <w:pPr>
        <w:pStyle w:val="ListParagraph"/>
        <w:numPr>
          <w:ilvl w:val="0"/>
          <w:numId w:val="20"/>
        </w:numPr>
        <w:rPr>
          <w:lang w:val="en-GB"/>
        </w:rPr>
      </w:pPr>
      <w:r w:rsidRPr="006C5939">
        <w:rPr>
          <w:lang w:val="en-GB"/>
        </w:rPr>
        <w:t>For the balloon</w:t>
      </w:r>
    </w:p>
    <w:p w14:paraId="049EAABE" w14:textId="77777777" w:rsidR="00714130" w:rsidRPr="006C5939" w:rsidRDefault="002C2EFC" w:rsidP="00714130">
      <w:pPr>
        <w:pStyle w:val="ListParagraph"/>
        <w:numPr>
          <w:ilvl w:val="0"/>
          <w:numId w:val="25"/>
        </w:numPr>
        <w:ind w:left="2568" w:hanging="357"/>
        <w:rPr>
          <w:lang w:val="en-GB"/>
        </w:rPr>
      </w:pPr>
      <w:r w:rsidRPr="006C5939">
        <w:rPr>
          <w:lang w:val="en-GB"/>
        </w:rPr>
        <w:t>Balloon Registration Document</w:t>
      </w:r>
    </w:p>
    <w:p w14:paraId="5608FF0F" w14:textId="099C0767" w:rsidR="002C2EFC" w:rsidRPr="006C5939" w:rsidRDefault="002C2EFC" w:rsidP="00714130">
      <w:pPr>
        <w:pStyle w:val="ListParagraph"/>
        <w:numPr>
          <w:ilvl w:val="0"/>
          <w:numId w:val="25"/>
        </w:numPr>
        <w:ind w:left="2568" w:hanging="357"/>
        <w:rPr>
          <w:lang w:val="en-GB"/>
        </w:rPr>
      </w:pPr>
      <w:r w:rsidRPr="006C5939">
        <w:rPr>
          <w:lang w:val="en-GB"/>
        </w:rPr>
        <w:t>Balloon Airworthiness Document</w:t>
      </w:r>
      <w:r w:rsidR="00577A8E">
        <w:rPr>
          <w:lang w:val="en-GB"/>
        </w:rPr>
        <w:t>s</w:t>
      </w:r>
      <w:r w:rsidR="0058521D">
        <w:rPr>
          <w:lang w:val="en-GB"/>
        </w:rPr>
        <w:t xml:space="preserve"> and Inspection Records</w:t>
      </w:r>
    </w:p>
    <w:p w14:paraId="322DB998" w14:textId="77777777" w:rsidR="002C2EFC" w:rsidRPr="006C5939" w:rsidRDefault="002C2EFC" w:rsidP="00714130">
      <w:pPr>
        <w:pStyle w:val="ListParagraph"/>
        <w:numPr>
          <w:ilvl w:val="0"/>
          <w:numId w:val="25"/>
        </w:numPr>
        <w:ind w:left="2568" w:hanging="357"/>
        <w:rPr>
          <w:lang w:val="en-GB"/>
        </w:rPr>
      </w:pPr>
      <w:r w:rsidRPr="006C5939">
        <w:rPr>
          <w:lang w:val="en-GB"/>
        </w:rPr>
        <w:t>Certificate of Insurance</w:t>
      </w:r>
    </w:p>
    <w:p w14:paraId="1F35B936" w14:textId="1F13C5FC" w:rsidR="002E50E1" w:rsidRPr="003E5EBA" w:rsidRDefault="002C2EFC" w:rsidP="00890C25">
      <w:pPr>
        <w:pStyle w:val="ListParagraph"/>
        <w:numPr>
          <w:ilvl w:val="0"/>
          <w:numId w:val="20"/>
        </w:numPr>
        <w:rPr>
          <w:b/>
          <w:sz w:val="18"/>
          <w:lang w:val="en-US"/>
        </w:rPr>
      </w:pPr>
      <w:r w:rsidRPr="003E5EBA">
        <w:rPr>
          <w:szCs w:val="22"/>
          <w:lang w:val="en-GB"/>
        </w:rPr>
        <w:t xml:space="preserve">Valid electronic or paper aeronautical charts </w:t>
      </w:r>
      <w:r w:rsidR="0058521D">
        <w:rPr>
          <w:szCs w:val="22"/>
          <w:lang w:val="en-GB"/>
        </w:rPr>
        <w:t xml:space="preserve">for </w:t>
      </w:r>
      <w:r w:rsidRPr="003E5EBA">
        <w:rPr>
          <w:szCs w:val="22"/>
          <w:lang w:val="en-GB"/>
        </w:rPr>
        <w:t>the competition area</w:t>
      </w:r>
      <w:r w:rsidR="002E50E1" w:rsidRPr="003E5EBA">
        <w:rPr>
          <w:szCs w:val="22"/>
          <w:lang w:val="en-GB"/>
        </w:rPr>
        <w:t>.</w:t>
      </w:r>
    </w:p>
    <w:p w14:paraId="6B0F20E9" w14:textId="77777777" w:rsidR="00D87D3E" w:rsidRPr="00131426" w:rsidRDefault="00D87D3E" w:rsidP="002E50E1">
      <w:pPr>
        <w:pStyle w:val="Heading1"/>
      </w:pPr>
      <w:bookmarkStart w:id="110" w:name="_Toc500663303"/>
      <w:r w:rsidRPr="00131426">
        <w:t>E</w:t>
      </w:r>
      <w:r w:rsidR="002E50E1">
        <w:t>ntry Conditions</w:t>
      </w:r>
      <w:bookmarkEnd w:id="110"/>
    </w:p>
    <w:p w14:paraId="3E6E71BF" w14:textId="77777777" w:rsidR="00D87D3E" w:rsidRPr="00131426" w:rsidRDefault="00D87D3E" w:rsidP="00714130">
      <w:pPr>
        <w:pStyle w:val="Heading4"/>
      </w:pPr>
      <w:r w:rsidRPr="00131426">
        <w:t>P</w:t>
      </w:r>
      <w:r w:rsidR="00A80821">
        <w:t>articipation</w:t>
      </w:r>
    </w:p>
    <w:p w14:paraId="10E347BE" w14:textId="77777777" w:rsidR="00577A8E" w:rsidRDefault="00D87D3E" w:rsidP="00714130">
      <w:pPr>
        <w:rPr>
          <w:lang w:val="en-GB"/>
        </w:rPr>
      </w:pPr>
      <w:r w:rsidRPr="00131426">
        <w:rPr>
          <w:lang w:val="en-GB"/>
        </w:rPr>
        <w:t>The Coupe Aéronautique Gordon Bennett</w:t>
      </w:r>
      <w:r w:rsidRPr="00131426" w:rsidDel="000B47B0">
        <w:rPr>
          <w:sz w:val="16"/>
          <w:lang w:val="en-GB"/>
        </w:rPr>
        <w:t xml:space="preserve"> </w:t>
      </w:r>
      <w:r w:rsidRPr="00131426">
        <w:rPr>
          <w:lang w:val="en-GB"/>
        </w:rPr>
        <w:t>is open to all NACs which have met their obligations to the FAI. Each NAC may nominate up to three balloon teams, each consisting of two pilots who must have the nationality of the NAC having entered them</w:t>
      </w:r>
      <w:r w:rsidRPr="00405605">
        <w:rPr>
          <w:lang w:val="en-GB"/>
        </w:rPr>
        <w:t>.</w:t>
      </w:r>
      <w:r w:rsidR="00FF06C6" w:rsidRPr="00405605">
        <w:rPr>
          <w:lang w:val="en-GB"/>
        </w:rPr>
        <w:t xml:space="preserve"> </w:t>
      </w:r>
      <w:r w:rsidR="00FF06C6" w:rsidRPr="00405605">
        <w:rPr>
          <w:lang w:val="en-US"/>
        </w:rPr>
        <w:t>Pilots who have been a resident for the preceding five years in the same country as the NAC entering them shall be eligible to be nominated by that NAC</w:t>
      </w:r>
      <w:r w:rsidR="00FF06C6" w:rsidRPr="003E5EBA">
        <w:rPr>
          <w:lang w:val="en-US"/>
        </w:rPr>
        <w:t>.</w:t>
      </w:r>
    </w:p>
    <w:p w14:paraId="2E0E83D4" w14:textId="549F112A" w:rsidR="00D87D3E" w:rsidRDefault="00D87D3E" w:rsidP="00714130">
      <w:pPr>
        <w:rPr>
          <w:lang w:val="en-GB"/>
        </w:rPr>
      </w:pPr>
      <w:r w:rsidRPr="00131426">
        <w:rPr>
          <w:lang w:val="en-GB"/>
        </w:rPr>
        <w:t>The NAC must nominate the pilot in command for each aerostat entered, and this person will be responsible during the whole flight. He or she will be mentioned first in the official reports.</w:t>
      </w:r>
    </w:p>
    <w:p w14:paraId="05972453" w14:textId="3498C9D4" w:rsidR="00D87D3E" w:rsidRPr="00131426" w:rsidRDefault="00D87D3E" w:rsidP="00714130">
      <w:pPr>
        <w:pStyle w:val="Heading4"/>
      </w:pPr>
      <w:r w:rsidRPr="00131426">
        <w:t>P</w:t>
      </w:r>
      <w:r w:rsidR="00A80821">
        <w:t>ilot licences and experience</w:t>
      </w:r>
      <w:r w:rsidR="00ED45C4">
        <w:t xml:space="preserve"> </w:t>
      </w:r>
    </w:p>
    <w:p w14:paraId="12592E1E" w14:textId="76051D0A" w:rsidR="00ED45C4" w:rsidDel="007A1FC4" w:rsidRDefault="00D87D3E" w:rsidP="00714130">
      <w:pPr>
        <w:rPr>
          <w:del w:id="111" w:author="Andre, Marc" w:date="2018-03-14T12:41:00Z"/>
          <w:lang w:val="en-GB"/>
        </w:rPr>
      </w:pPr>
      <w:bookmarkStart w:id="112" w:name="_Hlk508791535"/>
      <w:del w:id="113" w:author="Andre, Marc" w:date="2018-03-14T12:41:00Z">
        <w:r w:rsidRPr="00131426" w:rsidDel="007A1FC4">
          <w:rPr>
            <w:lang w:val="en-GB"/>
          </w:rPr>
          <w:delText xml:space="preserve">Both pilots must hold a valid </w:delText>
        </w:r>
        <w:r w:rsidR="002E50E1" w:rsidDel="007A1FC4">
          <w:rPr>
            <w:lang w:val="en-GB"/>
          </w:rPr>
          <w:delText xml:space="preserve">Lighter-than-air (LTA) </w:delText>
        </w:r>
        <w:r w:rsidRPr="00131426" w:rsidDel="007A1FC4">
          <w:rPr>
            <w:lang w:val="en-GB"/>
          </w:rPr>
          <w:delText xml:space="preserve">license (free balloon) and a FAI Sporting License issued by their </w:delText>
        </w:r>
        <w:r w:rsidR="002E50E1" w:rsidDel="007A1FC4">
          <w:rPr>
            <w:lang w:val="en-GB"/>
          </w:rPr>
          <w:delText>National Air Sport Control (NAC)</w:delText>
        </w:r>
        <w:r w:rsidR="00ED45C4" w:rsidDel="007A1FC4">
          <w:rPr>
            <w:lang w:val="en-GB"/>
          </w:rPr>
          <w:delText>.</w:delText>
        </w:r>
      </w:del>
    </w:p>
    <w:p w14:paraId="024ADD97" w14:textId="78DEE95E" w:rsidR="00ED45C4" w:rsidDel="007A1FC4" w:rsidRDefault="00ED45C4" w:rsidP="00ED45C4">
      <w:pPr>
        <w:rPr>
          <w:del w:id="114" w:author="Andre, Marc" w:date="2018-03-14T12:41:00Z"/>
          <w:lang w:val="en-US"/>
        </w:rPr>
      </w:pPr>
      <w:del w:id="115" w:author="Andre, Marc" w:date="2018-03-14T12:41:00Z">
        <w:r w:rsidRPr="00131426" w:rsidDel="007A1FC4">
          <w:rPr>
            <w:lang w:val="en-GB"/>
          </w:rPr>
          <w:delText xml:space="preserve">The pilot in command must have been authorized to be pilot in command of a gas balloon for at least twelve months prior to the start of the Coupe </w:delText>
        </w:r>
        <w:r w:rsidDel="007A1FC4">
          <w:rPr>
            <w:lang w:val="en-GB"/>
          </w:rPr>
          <w:delText xml:space="preserve">Aéronautique Gordon Bennett </w:delText>
        </w:r>
        <w:r w:rsidRPr="00131426" w:rsidDel="007A1FC4">
          <w:rPr>
            <w:lang w:val="en-GB"/>
          </w:rPr>
          <w:delText>and must have had at least 50 hours experience as pilot in command</w:delText>
        </w:r>
        <w:r w:rsidDel="007A1FC4">
          <w:rPr>
            <w:lang w:val="en-GB"/>
          </w:rPr>
          <w:delText xml:space="preserve"> </w:delText>
        </w:r>
        <w:r w:rsidRPr="003E5EBA" w:rsidDel="007A1FC4">
          <w:rPr>
            <w:lang w:val="en-US"/>
          </w:rPr>
          <w:delText>at the entry</w:delText>
        </w:r>
        <w:r w:rsidRPr="003E5EBA" w:rsidDel="007A1FC4">
          <w:rPr>
            <w:sz w:val="22"/>
            <w:szCs w:val="22"/>
            <w:lang w:val="en-US"/>
          </w:rPr>
          <w:delText xml:space="preserve"> </w:delText>
        </w:r>
        <w:r w:rsidRPr="003E5EBA" w:rsidDel="007A1FC4">
          <w:rPr>
            <w:lang w:val="en-US"/>
          </w:rPr>
          <w:delText>closing date and must be authorized to fly at night.</w:delText>
        </w:r>
      </w:del>
    </w:p>
    <w:p w14:paraId="292C3DC6" w14:textId="1D50A27A" w:rsidR="007A1FC4" w:rsidRDefault="004927DC" w:rsidP="007A1FC4">
      <w:pPr>
        <w:jc w:val="left"/>
        <w:rPr>
          <w:ins w:id="116" w:author="Andre, Marc" w:date="2018-03-14T12:41:00Z"/>
          <w:lang w:val="en-GB"/>
        </w:rPr>
      </w:pPr>
      <w:del w:id="117" w:author="Andre, Marc" w:date="2018-03-14T12:41:00Z">
        <w:r w:rsidDel="007A1FC4">
          <w:rPr>
            <w:lang w:val="en-GB"/>
          </w:rPr>
          <w:delText>Both</w:delText>
        </w:r>
        <w:r w:rsidR="00ED45C4" w:rsidRPr="00131426" w:rsidDel="007A1FC4">
          <w:rPr>
            <w:lang w:val="en-GB"/>
          </w:rPr>
          <w:delText xml:space="preserve"> pilots must be able to communicate with Air Traffic Control in English and have sufficient experi</w:delText>
        </w:r>
        <w:r w:rsidR="00C835EB" w:rsidDel="007A1FC4">
          <w:rPr>
            <w:lang w:val="en-GB"/>
          </w:rPr>
          <w:softHyphen/>
        </w:r>
        <w:r w:rsidR="00ED45C4" w:rsidRPr="00131426" w:rsidDel="007A1FC4">
          <w:rPr>
            <w:lang w:val="en-GB"/>
          </w:rPr>
          <w:delText>ence in operating the navigation aids</w:delText>
        </w:r>
        <w:r w:rsidR="00ED45C4" w:rsidDel="007A1FC4">
          <w:rPr>
            <w:lang w:val="en-GB"/>
          </w:rPr>
          <w:delText>.</w:delText>
        </w:r>
      </w:del>
      <w:ins w:id="118" w:author="Andre, Marc" w:date="2018-03-14T12:41:00Z">
        <w:r w:rsidR="007A1FC4" w:rsidRPr="007A1FC4">
          <w:rPr>
            <w:lang w:val="en-GB"/>
          </w:rPr>
          <w:t xml:space="preserve"> </w:t>
        </w:r>
        <w:commentRangeStart w:id="119"/>
        <w:r w:rsidR="007A1FC4" w:rsidRPr="00131426">
          <w:rPr>
            <w:lang w:val="en-GB"/>
          </w:rPr>
          <w:t xml:space="preserve">Both pilots </w:t>
        </w:r>
      </w:ins>
    </w:p>
    <w:p w14:paraId="214A8B68" w14:textId="77777777" w:rsidR="007A1FC4" w:rsidRPr="005B673E" w:rsidRDefault="007A1FC4" w:rsidP="007A1FC4">
      <w:pPr>
        <w:pStyle w:val="ListParagraph"/>
        <w:numPr>
          <w:ilvl w:val="0"/>
          <w:numId w:val="42"/>
        </w:numPr>
        <w:contextualSpacing/>
        <w:jc w:val="left"/>
        <w:rPr>
          <w:ins w:id="120" w:author="Andre, Marc" w:date="2018-03-14T12:41:00Z"/>
          <w:lang w:val="en-US"/>
        </w:rPr>
      </w:pPr>
      <w:ins w:id="121" w:author="Andre, Marc" w:date="2018-03-14T12:41:00Z">
        <w:r w:rsidRPr="005B673E">
          <w:rPr>
            <w:lang w:val="en-GB"/>
          </w:rPr>
          <w:t xml:space="preserve">must hold a valid Lighter-than-air (LTA) </w:t>
        </w:r>
        <w:r>
          <w:rPr>
            <w:lang w:val="en-GB"/>
          </w:rPr>
          <w:t>license (free balloon)</w:t>
        </w:r>
      </w:ins>
    </w:p>
    <w:p w14:paraId="43D2CA48" w14:textId="77777777" w:rsidR="007A1FC4" w:rsidRPr="005B673E" w:rsidRDefault="007A1FC4" w:rsidP="007A1FC4">
      <w:pPr>
        <w:pStyle w:val="ListParagraph"/>
        <w:numPr>
          <w:ilvl w:val="0"/>
          <w:numId w:val="42"/>
        </w:numPr>
        <w:contextualSpacing/>
        <w:jc w:val="left"/>
        <w:rPr>
          <w:ins w:id="122" w:author="Andre, Marc" w:date="2018-03-14T12:41:00Z"/>
          <w:lang w:val="en-US"/>
        </w:rPr>
      </w:pPr>
      <w:ins w:id="123" w:author="Andre, Marc" w:date="2018-03-14T12:41:00Z">
        <w:r>
          <w:rPr>
            <w:lang w:val="en-GB"/>
          </w:rPr>
          <w:t xml:space="preserve">must hold </w:t>
        </w:r>
        <w:r w:rsidRPr="005B673E">
          <w:rPr>
            <w:lang w:val="en-GB"/>
          </w:rPr>
          <w:t>a FAI Sporting License issued by their National Air Sport Control (NAC)</w:t>
        </w:r>
      </w:ins>
    </w:p>
    <w:p w14:paraId="08A6FA29" w14:textId="77777777" w:rsidR="007A1FC4" w:rsidRDefault="007A1FC4" w:rsidP="007A1FC4">
      <w:pPr>
        <w:pStyle w:val="ListParagraph"/>
        <w:numPr>
          <w:ilvl w:val="0"/>
          <w:numId w:val="42"/>
        </w:numPr>
        <w:contextualSpacing/>
        <w:jc w:val="left"/>
        <w:rPr>
          <w:ins w:id="124" w:author="Andre, Marc" w:date="2018-03-14T12:41:00Z"/>
          <w:lang w:val="en-US"/>
        </w:rPr>
      </w:pPr>
      <w:ins w:id="125" w:author="Andre, Marc" w:date="2018-03-14T12:41:00Z">
        <w:r w:rsidRPr="005B673E">
          <w:rPr>
            <w:lang w:val="en-GB"/>
          </w:rPr>
          <w:t xml:space="preserve">must have </w:t>
        </w:r>
        <w:r>
          <w:rPr>
            <w:lang w:val="en-GB"/>
          </w:rPr>
          <w:t>logged at least 100</w:t>
        </w:r>
        <w:r w:rsidRPr="005B673E">
          <w:rPr>
            <w:lang w:val="en-GB"/>
          </w:rPr>
          <w:t xml:space="preserve"> hours as pilot in command</w:t>
        </w:r>
        <w:r>
          <w:rPr>
            <w:lang w:val="en-GB"/>
          </w:rPr>
          <w:t xml:space="preserve"> in a free balloon</w:t>
        </w:r>
        <w:r w:rsidRPr="005B673E">
          <w:rPr>
            <w:lang w:val="en-GB"/>
          </w:rPr>
          <w:t xml:space="preserve"> </w:t>
        </w:r>
        <w:r w:rsidRPr="005B673E">
          <w:rPr>
            <w:lang w:val="en-US"/>
          </w:rPr>
          <w:t>at the entry</w:t>
        </w:r>
        <w:r w:rsidRPr="005B673E">
          <w:rPr>
            <w:sz w:val="22"/>
            <w:szCs w:val="22"/>
            <w:lang w:val="en-US"/>
          </w:rPr>
          <w:t xml:space="preserve"> </w:t>
        </w:r>
        <w:r w:rsidRPr="005B673E">
          <w:rPr>
            <w:lang w:val="en-US"/>
          </w:rPr>
          <w:t>closing date</w:t>
        </w:r>
      </w:ins>
    </w:p>
    <w:p w14:paraId="08D7ADBF" w14:textId="77777777" w:rsidR="007A1FC4" w:rsidRPr="005B673E" w:rsidRDefault="007A1FC4" w:rsidP="007A1FC4">
      <w:pPr>
        <w:pStyle w:val="ListParagraph"/>
        <w:numPr>
          <w:ilvl w:val="0"/>
          <w:numId w:val="42"/>
        </w:numPr>
        <w:contextualSpacing/>
        <w:jc w:val="left"/>
        <w:rPr>
          <w:ins w:id="126" w:author="Andre, Marc" w:date="2018-03-14T12:41:00Z"/>
          <w:lang w:val="en-US"/>
        </w:rPr>
      </w:pPr>
      <w:ins w:id="127" w:author="Andre, Marc" w:date="2018-03-14T12:41:00Z">
        <w:r w:rsidRPr="005B673E">
          <w:rPr>
            <w:lang w:val="en-GB"/>
          </w:rPr>
          <w:t>must be able to communicate with A</w:t>
        </w:r>
        <w:r>
          <w:rPr>
            <w:lang w:val="en-GB"/>
          </w:rPr>
          <w:t>ir Traffic Control in English</w:t>
        </w:r>
      </w:ins>
    </w:p>
    <w:p w14:paraId="55312A5D" w14:textId="77777777" w:rsidR="007A1FC4" w:rsidRPr="005B673E" w:rsidRDefault="007A1FC4" w:rsidP="007A1FC4">
      <w:pPr>
        <w:pStyle w:val="ListParagraph"/>
        <w:numPr>
          <w:ilvl w:val="0"/>
          <w:numId w:val="42"/>
        </w:numPr>
        <w:contextualSpacing/>
        <w:jc w:val="left"/>
        <w:rPr>
          <w:ins w:id="128" w:author="Andre, Marc" w:date="2018-03-14T12:41:00Z"/>
          <w:lang w:val="en-US"/>
        </w:rPr>
      </w:pPr>
      <w:ins w:id="129" w:author="Andre, Marc" w:date="2018-03-14T12:41:00Z">
        <w:r>
          <w:rPr>
            <w:lang w:val="en-US"/>
          </w:rPr>
          <w:t xml:space="preserve">must </w:t>
        </w:r>
        <w:r w:rsidRPr="005B673E">
          <w:rPr>
            <w:lang w:val="en-GB"/>
          </w:rPr>
          <w:t xml:space="preserve">have </w:t>
        </w:r>
        <w:proofErr w:type="gramStart"/>
        <w:r w:rsidRPr="005B673E">
          <w:rPr>
            <w:lang w:val="en-GB"/>
          </w:rPr>
          <w:t>sufficient</w:t>
        </w:r>
        <w:proofErr w:type="gramEnd"/>
        <w:r w:rsidRPr="005B673E">
          <w:rPr>
            <w:lang w:val="en-GB"/>
          </w:rPr>
          <w:t xml:space="preserve"> experience in operating the navigation aids.</w:t>
        </w:r>
      </w:ins>
    </w:p>
    <w:p w14:paraId="5A33118B" w14:textId="77777777" w:rsidR="007A1FC4" w:rsidRDefault="007A1FC4" w:rsidP="007A1FC4">
      <w:pPr>
        <w:jc w:val="left"/>
        <w:rPr>
          <w:ins w:id="130" w:author="Andre, Marc" w:date="2018-03-14T12:41:00Z"/>
          <w:lang w:val="en-GB"/>
        </w:rPr>
      </w:pPr>
      <w:ins w:id="131" w:author="Andre, Marc" w:date="2018-03-14T12:41:00Z">
        <w:r w:rsidRPr="00131426">
          <w:rPr>
            <w:lang w:val="en-GB"/>
          </w:rPr>
          <w:t xml:space="preserve">The pilot in command </w:t>
        </w:r>
        <w:r>
          <w:rPr>
            <w:lang w:val="en-GB"/>
          </w:rPr>
          <w:t>additionally</w:t>
        </w:r>
      </w:ins>
    </w:p>
    <w:p w14:paraId="7434E094" w14:textId="77777777" w:rsidR="007A1FC4" w:rsidRDefault="007A1FC4" w:rsidP="007A1FC4">
      <w:pPr>
        <w:pStyle w:val="ListParagraph"/>
        <w:numPr>
          <w:ilvl w:val="0"/>
          <w:numId w:val="41"/>
        </w:numPr>
        <w:contextualSpacing/>
        <w:jc w:val="left"/>
        <w:rPr>
          <w:ins w:id="132" w:author="Andre, Marc" w:date="2018-03-14T12:41:00Z"/>
          <w:lang w:val="en-GB"/>
        </w:rPr>
      </w:pPr>
      <w:ins w:id="133" w:author="Andre, Marc" w:date="2018-03-14T12:41:00Z">
        <w:r w:rsidRPr="005B673E">
          <w:rPr>
            <w:lang w:val="en-GB"/>
          </w:rPr>
          <w:t>must be authorized to be pilot in command of a gas balloon for at least twelve months prior to the start of the Coupe Aéronautique Gordon Bennett</w:t>
        </w:r>
      </w:ins>
    </w:p>
    <w:p w14:paraId="2B987ADD" w14:textId="77777777" w:rsidR="007A1FC4" w:rsidRPr="005B673E" w:rsidRDefault="007A1FC4" w:rsidP="007A1FC4">
      <w:pPr>
        <w:pStyle w:val="ListParagraph"/>
        <w:numPr>
          <w:ilvl w:val="0"/>
          <w:numId w:val="41"/>
        </w:numPr>
        <w:contextualSpacing/>
        <w:jc w:val="left"/>
        <w:rPr>
          <w:ins w:id="134" w:author="Andre, Marc" w:date="2018-03-14T12:41:00Z"/>
          <w:lang w:val="en-GB"/>
        </w:rPr>
      </w:pPr>
      <w:ins w:id="135" w:author="Andre, Marc" w:date="2018-03-14T12:41:00Z">
        <w:r w:rsidRPr="005B673E">
          <w:rPr>
            <w:lang w:val="en-GB"/>
          </w:rPr>
          <w:lastRenderedPageBreak/>
          <w:t xml:space="preserve">must have </w:t>
        </w:r>
        <w:r>
          <w:rPr>
            <w:lang w:val="en-GB"/>
          </w:rPr>
          <w:t xml:space="preserve">logged </w:t>
        </w:r>
        <w:r w:rsidRPr="005B673E">
          <w:rPr>
            <w:lang w:val="en-GB"/>
          </w:rPr>
          <w:t>at least 50 hours as pilot in command</w:t>
        </w:r>
        <w:r>
          <w:rPr>
            <w:lang w:val="en-GB"/>
          </w:rPr>
          <w:t xml:space="preserve"> in a gas balloon</w:t>
        </w:r>
        <w:r w:rsidRPr="005B673E">
          <w:rPr>
            <w:lang w:val="en-GB"/>
          </w:rPr>
          <w:t xml:space="preserve"> </w:t>
        </w:r>
        <w:r w:rsidRPr="005B673E">
          <w:rPr>
            <w:lang w:val="en-US"/>
          </w:rPr>
          <w:t>at the entry</w:t>
        </w:r>
        <w:r w:rsidRPr="005B673E">
          <w:rPr>
            <w:sz w:val="22"/>
            <w:szCs w:val="22"/>
            <w:lang w:val="en-US"/>
          </w:rPr>
          <w:t xml:space="preserve"> </w:t>
        </w:r>
        <w:r w:rsidRPr="005B673E">
          <w:rPr>
            <w:lang w:val="en-US"/>
          </w:rPr>
          <w:t>closing date</w:t>
        </w:r>
      </w:ins>
    </w:p>
    <w:p w14:paraId="13AE35BF" w14:textId="77777777" w:rsidR="007A1FC4" w:rsidRPr="005B673E" w:rsidRDefault="007A1FC4" w:rsidP="007A1FC4">
      <w:pPr>
        <w:pStyle w:val="ListParagraph"/>
        <w:numPr>
          <w:ilvl w:val="0"/>
          <w:numId w:val="41"/>
        </w:numPr>
        <w:contextualSpacing/>
        <w:jc w:val="left"/>
        <w:rPr>
          <w:ins w:id="136" w:author="Andre, Marc" w:date="2018-03-14T12:41:00Z"/>
          <w:lang w:val="en-GB"/>
        </w:rPr>
      </w:pPr>
      <w:ins w:id="137" w:author="Andre, Marc" w:date="2018-03-14T12:41:00Z">
        <w:r w:rsidRPr="005B673E">
          <w:rPr>
            <w:lang w:val="en-US"/>
          </w:rPr>
          <w:t>must be authorized to fly at night</w:t>
        </w:r>
        <w:r w:rsidRPr="005B673E">
          <w:rPr>
            <w:lang w:val="en-GB"/>
          </w:rPr>
          <w:t>.</w:t>
        </w:r>
      </w:ins>
      <w:commentRangeEnd w:id="119"/>
      <w:ins w:id="138" w:author="Andre, Marc" w:date="2018-03-14T12:42:00Z">
        <w:r>
          <w:rPr>
            <w:rStyle w:val="CommentReference"/>
          </w:rPr>
          <w:commentReference w:id="119"/>
        </w:r>
      </w:ins>
    </w:p>
    <w:p w14:paraId="0D238F2C" w14:textId="08E4BED1" w:rsidR="00ED45C4" w:rsidRPr="00131426" w:rsidDel="007A1FC4" w:rsidRDefault="00ED45C4" w:rsidP="00ED45C4">
      <w:pPr>
        <w:rPr>
          <w:del w:id="139" w:author="Andre, Marc" w:date="2018-03-14T12:41:00Z"/>
          <w:b/>
          <w:lang w:val="en-GB"/>
        </w:rPr>
      </w:pPr>
    </w:p>
    <w:bookmarkEnd w:id="112"/>
    <w:p w14:paraId="1361BF46" w14:textId="77777777" w:rsidR="00D87D3E" w:rsidRPr="00131426" w:rsidRDefault="00D87D3E" w:rsidP="00714130">
      <w:pPr>
        <w:pStyle w:val="Heading4"/>
      </w:pPr>
      <w:r w:rsidRPr="00131426">
        <w:t>E</w:t>
      </w:r>
      <w:r w:rsidR="00A80821">
        <w:t>ntry fee</w:t>
      </w:r>
    </w:p>
    <w:p w14:paraId="27F39C43" w14:textId="7E68A714" w:rsidR="00D87D3E" w:rsidRDefault="00714130" w:rsidP="00714130">
      <w:pPr>
        <w:rPr>
          <w:lang w:val="en-GB"/>
        </w:rPr>
      </w:pPr>
      <w:r>
        <w:rPr>
          <w:lang w:val="en-GB"/>
        </w:rPr>
        <w:t>T</w:t>
      </w:r>
      <w:r w:rsidR="00D87D3E" w:rsidRPr="00131426">
        <w:rPr>
          <w:lang w:val="en-GB"/>
        </w:rPr>
        <w:t xml:space="preserve">he entry fee for all participants is </w:t>
      </w:r>
      <w:r w:rsidR="00412EF4" w:rsidRPr="00862443">
        <w:rPr>
          <w:highlight w:val="yellow"/>
          <w:lang w:val="en-GB"/>
        </w:rPr>
        <w:t>&lt;</w:t>
      </w:r>
      <w:r w:rsidR="00577A8E" w:rsidRPr="00862443">
        <w:rPr>
          <w:highlight w:val="yellow"/>
          <w:lang w:val="en-GB"/>
        </w:rPr>
        <w:t>*</w:t>
      </w:r>
      <w:r w:rsidR="00412EF4" w:rsidRPr="00862443">
        <w:rPr>
          <w:highlight w:val="yellow"/>
          <w:lang w:val="en-GB"/>
        </w:rPr>
        <w:t xml:space="preserve"> amount </w:t>
      </w:r>
      <w:r w:rsidR="00577A8E" w:rsidRPr="00862443">
        <w:rPr>
          <w:highlight w:val="yellow"/>
          <w:lang w:val="en-GB"/>
        </w:rPr>
        <w:t>*</w:t>
      </w:r>
      <w:r w:rsidR="00412EF4" w:rsidRPr="00862443">
        <w:rPr>
          <w:highlight w:val="yellow"/>
          <w:lang w:val="en-GB"/>
        </w:rPr>
        <w:t>&gt;</w:t>
      </w:r>
      <w:r w:rsidR="00577A8E">
        <w:rPr>
          <w:lang w:val="en-GB"/>
        </w:rPr>
        <w:t>.</w:t>
      </w:r>
      <w:r w:rsidR="00D87D3E" w:rsidRPr="00131426">
        <w:rPr>
          <w:lang w:val="en-GB"/>
        </w:rPr>
        <w:t xml:space="preserve"> The fee and the completed entry form must reach the organizer by the closing entry date (2.4).</w:t>
      </w:r>
    </w:p>
    <w:p w14:paraId="47BE7E88" w14:textId="77777777" w:rsidR="00ED45C4" w:rsidRPr="00131426" w:rsidRDefault="00ED45C4" w:rsidP="00714130">
      <w:pPr>
        <w:rPr>
          <w:lang w:val="en-GB"/>
        </w:rPr>
      </w:pPr>
      <w:r w:rsidRPr="006C5939">
        <w:rPr>
          <w:lang w:val="en-GB"/>
        </w:rPr>
        <w:t>The organiser may set-up electronic registration tools (online).</w:t>
      </w:r>
    </w:p>
    <w:p w14:paraId="69DD5B8A" w14:textId="77777777" w:rsidR="00D87D3E" w:rsidRPr="00131426" w:rsidRDefault="00D87D3E" w:rsidP="00714130">
      <w:pPr>
        <w:pStyle w:val="Heading4"/>
      </w:pPr>
      <w:r w:rsidRPr="00131426">
        <w:t>C</w:t>
      </w:r>
      <w:r w:rsidR="00A80821">
        <w:t>losing entry date</w:t>
      </w:r>
    </w:p>
    <w:p w14:paraId="6C0DA701" w14:textId="67911709" w:rsidR="00D87D3E" w:rsidRPr="00131426" w:rsidRDefault="00950911" w:rsidP="00714130">
      <w:pPr>
        <w:rPr>
          <w:lang w:val="en-GB"/>
        </w:rPr>
      </w:pPr>
      <w:r>
        <w:rPr>
          <w:lang w:val="en-GB"/>
        </w:rPr>
        <w:t xml:space="preserve">The organizer shall communicate the closing entry date and </w:t>
      </w:r>
      <w:proofErr w:type="gramStart"/>
      <w:r>
        <w:rPr>
          <w:lang w:val="en-GB"/>
        </w:rPr>
        <w:t>dead-lines</w:t>
      </w:r>
      <w:proofErr w:type="gramEnd"/>
      <w:r>
        <w:rPr>
          <w:lang w:val="en-GB"/>
        </w:rPr>
        <w:t xml:space="preserve"> in the initial invitation in accordance to the sanction given by FAI.</w:t>
      </w:r>
    </w:p>
    <w:p w14:paraId="62CCC474" w14:textId="77777777" w:rsidR="00D87D3E" w:rsidRPr="00131426" w:rsidRDefault="00D87D3E" w:rsidP="00714130">
      <w:pPr>
        <w:pStyle w:val="Heading4"/>
      </w:pPr>
      <w:r w:rsidRPr="00131426">
        <w:t>A</w:t>
      </w:r>
      <w:r w:rsidR="00A80821">
        <w:t>cceptance of rules and regulations</w:t>
      </w:r>
    </w:p>
    <w:p w14:paraId="64996FFA" w14:textId="46894D94" w:rsidR="00D87D3E" w:rsidRPr="00131426" w:rsidRDefault="00D87D3E" w:rsidP="00714130">
      <w:pPr>
        <w:rPr>
          <w:lang w:val="en-GB"/>
        </w:rPr>
      </w:pPr>
      <w:r w:rsidRPr="00131426">
        <w:rPr>
          <w:lang w:val="en-GB"/>
        </w:rPr>
        <w:t>Pilots are required to know, understand, accept and abide by the Sporting Code and the rules and regulations for the Coupe Aéronautique Gordon Bennett.</w:t>
      </w:r>
    </w:p>
    <w:p w14:paraId="0289977E" w14:textId="4CEA0083" w:rsidR="006C5E42" w:rsidRDefault="00376569" w:rsidP="006B134D">
      <w:pPr>
        <w:pStyle w:val="Heading4"/>
      </w:pPr>
      <w:r>
        <w:t>Rights</w:t>
      </w:r>
    </w:p>
    <w:p w14:paraId="48228744" w14:textId="00C3CEC7" w:rsidR="00376569" w:rsidRDefault="00376569" w:rsidP="00376569">
      <w:pPr>
        <w:rPr>
          <w:lang w:val="en-GB" w:eastAsia="en-US"/>
        </w:rPr>
      </w:pPr>
      <w:r w:rsidRPr="00376569">
        <w:rPr>
          <w:lang w:val="en-GB" w:eastAsia="en-US"/>
        </w:rPr>
        <w:t>Through the registration, the pilots give full permission to the local organizers, the FAI (Federation Aéronautique Internationale) and its authorized representatives, to use any picture, movie, data or sound recording of the pilots, the balloon, equipment and team members for news, advertising, promotional media and commercial use</w:t>
      </w:r>
      <w:r>
        <w:rPr>
          <w:lang w:val="en-GB" w:eastAsia="en-US"/>
        </w:rPr>
        <w:t>.</w:t>
      </w:r>
    </w:p>
    <w:p w14:paraId="2EA9F396" w14:textId="561FA467" w:rsidR="00376569" w:rsidRDefault="00376569" w:rsidP="00376569">
      <w:pPr>
        <w:pStyle w:val="Heading4"/>
      </w:pPr>
      <w:r>
        <w:t>Insurance</w:t>
      </w:r>
    </w:p>
    <w:p w14:paraId="5E7E37F6" w14:textId="77777777" w:rsidR="00D87D3E" w:rsidRPr="00131426" w:rsidRDefault="00D87D3E" w:rsidP="00714130">
      <w:pPr>
        <w:rPr>
          <w:lang w:val="en-GB"/>
        </w:rPr>
      </w:pPr>
      <w:r w:rsidRPr="00131426">
        <w:rPr>
          <w:lang w:val="en-GB"/>
        </w:rPr>
        <w:t xml:space="preserve">Pilots must provide proof that their balloons are insured for at least </w:t>
      </w:r>
      <w:r w:rsidRPr="00862443">
        <w:rPr>
          <w:highlight w:val="yellow"/>
          <w:lang w:val="en-GB"/>
        </w:rPr>
        <w:t xml:space="preserve">&lt;* amount </w:t>
      </w:r>
      <w:r w:rsidR="002E50E1" w:rsidRPr="00862443">
        <w:rPr>
          <w:highlight w:val="yellow"/>
          <w:lang w:val="en-GB"/>
        </w:rPr>
        <w:t xml:space="preserve">+ currency </w:t>
      </w:r>
      <w:r w:rsidRPr="00862443">
        <w:rPr>
          <w:highlight w:val="yellow"/>
          <w:lang w:val="en-GB"/>
        </w:rPr>
        <w:t>*&gt;</w:t>
      </w:r>
      <w:r w:rsidRPr="00131426">
        <w:rPr>
          <w:lang w:val="en-GB"/>
        </w:rPr>
        <w:t xml:space="preserve"> for third party liability during the Coupe Aéronautique Gordon Bennett.</w:t>
      </w:r>
    </w:p>
    <w:p w14:paraId="2B35C072" w14:textId="76A2C869" w:rsidR="00D87D3E" w:rsidRPr="00131426" w:rsidRDefault="00D87D3E" w:rsidP="00714130">
      <w:pPr>
        <w:rPr>
          <w:lang w:val="en-GB"/>
        </w:rPr>
      </w:pPr>
      <w:r w:rsidRPr="00131426">
        <w:rPr>
          <w:lang w:val="en-GB"/>
        </w:rPr>
        <w:t xml:space="preserve">Insurance </w:t>
      </w:r>
      <w:r w:rsidRPr="00862443">
        <w:rPr>
          <w:highlight w:val="yellow"/>
          <w:lang w:val="en-GB"/>
        </w:rPr>
        <w:t xml:space="preserve">&lt;* </w:t>
      </w:r>
      <w:r w:rsidR="00194CE6">
        <w:rPr>
          <w:highlight w:val="yellow"/>
          <w:lang w:val="en-GB"/>
        </w:rPr>
        <w:t>can / can</w:t>
      </w:r>
      <w:r w:rsidRPr="00862443">
        <w:rPr>
          <w:highlight w:val="yellow"/>
          <w:lang w:val="en-GB"/>
        </w:rPr>
        <w:t>not *&gt;</w:t>
      </w:r>
      <w:r w:rsidRPr="00131426">
        <w:rPr>
          <w:lang w:val="en-GB"/>
        </w:rPr>
        <w:t xml:space="preserve"> be purchased from the organizer.</w:t>
      </w:r>
      <w:r>
        <w:rPr>
          <w:lang w:val="en-GB"/>
        </w:rPr>
        <w:t xml:space="preserve"> </w:t>
      </w:r>
      <w:r w:rsidRPr="00E01E9B">
        <w:rPr>
          <w:lang w:val="en-GB"/>
        </w:rPr>
        <w:t>Organizers will arrange the process for any additional liability insurance they may require.</w:t>
      </w:r>
    </w:p>
    <w:p w14:paraId="4824945B" w14:textId="77777777" w:rsidR="00D87D3E" w:rsidRPr="00131426" w:rsidRDefault="00D87D3E" w:rsidP="00A80821">
      <w:pPr>
        <w:pStyle w:val="Heading1"/>
      </w:pPr>
      <w:bookmarkStart w:id="140" w:name="_Toc500663304"/>
      <w:r w:rsidRPr="00131426">
        <w:t>B</w:t>
      </w:r>
      <w:r w:rsidR="00A80821">
        <w:t>alloon Qualifications</w:t>
      </w:r>
      <w:bookmarkEnd w:id="140"/>
    </w:p>
    <w:p w14:paraId="3E5C30B7" w14:textId="77777777" w:rsidR="00D87D3E" w:rsidRPr="00131426" w:rsidRDefault="00A80821" w:rsidP="00A80821">
      <w:pPr>
        <w:pStyle w:val="Heading4"/>
      </w:pPr>
      <w:r>
        <w:t>Definition of a balloon</w:t>
      </w:r>
    </w:p>
    <w:p w14:paraId="71C5A528" w14:textId="77777777" w:rsidR="00D87D3E" w:rsidRPr="00131426" w:rsidRDefault="00D87D3E" w:rsidP="00A80821">
      <w:pPr>
        <w:rPr>
          <w:lang w:val="en-GB"/>
        </w:rPr>
      </w:pPr>
      <w:r w:rsidRPr="00131426">
        <w:rPr>
          <w:lang w:val="en-GB"/>
        </w:rPr>
        <w:t>For the Coupe Aéronautique Gordon Bennett</w:t>
      </w:r>
      <w:r w:rsidRPr="00131426" w:rsidDel="000B47B0">
        <w:rPr>
          <w:sz w:val="16"/>
          <w:lang w:val="en-GB"/>
        </w:rPr>
        <w:t xml:space="preserve"> </w:t>
      </w:r>
      <w:r w:rsidRPr="00131426">
        <w:rPr>
          <w:lang w:val="en-GB"/>
        </w:rPr>
        <w:t>a gas balloon is defined as an aircraft lighter than air, supported statically in the air, with no means of propulsion by any power source and which obtains the buoyancy solely as a result of the difference in weight of the lifting gas and the surrounding air.</w:t>
      </w:r>
    </w:p>
    <w:p w14:paraId="465DF714" w14:textId="77777777" w:rsidR="00D87D3E" w:rsidRDefault="00D87D3E" w:rsidP="00A80821">
      <w:pPr>
        <w:rPr>
          <w:lang w:val="en-GB"/>
        </w:rPr>
      </w:pPr>
      <w:r w:rsidRPr="00131426">
        <w:rPr>
          <w:lang w:val="en-GB"/>
        </w:rPr>
        <w:t xml:space="preserve">In modification of the 1980 Rules, Article 6, only gas balloons with a </w:t>
      </w:r>
      <w:r w:rsidRPr="006C5939">
        <w:rPr>
          <w:lang w:val="en-GB"/>
        </w:rPr>
        <w:t>maximum</w:t>
      </w:r>
      <w:r w:rsidRPr="00CF48A1">
        <w:rPr>
          <w:lang w:val="en-GB"/>
        </w:rPr>
        <w:t xml:space="preserve"> capacity of 1000 cubic meters may participate in the Coupe</w:t>
      </w:r>
      <w:r w:rsidR="00A80821" w:rsidRPr="00CF48A1">
        <w:rPr>
          <w:lang w:val="en-GB"/>
        </w:rPr>
        <w:t xml:space="preserve"> Aéronautique Gordon Bennett</w:t>
      </w:r>
      <w:r w:rsidRPr="00CF48A1">
        <w:rPr>
          <w:lang w:val="en-GB"/>
        </w:rPr>
        <w:t xml:space="preserve">. A tolerance of </w:t>
      </w:r>
      <w:r w:rsidR="00282AE7" w:rsidRPr="006C5939">
        <w:rPr>
          <w:lang w:val="en-GB"/>
        </w:rPr>
        <w:t>plus</w:t>
      </w:r>
      <w:r w:rsidR="00282AE7">
        <w:rPr>
          <w:lang w:val="en-GB"/>
        </w:rPr>
        <w:t xml:space="preserve"> </w:t>
      </w:r>
      <w:r w:rsidRPr="00131426">
        <w:rPr>
          <w:lang w:val="en-GB"/>
        </w:rPr>
        <w:t>5% is allowed. Organizers are empowered to inspect any aerostat that they suspect is in violation to this rule.</w:t>
      </w:r>
    </w:p>
    <w:p w14:paraId="2FCEFCA4" w14:textId="77777777" w:rsidR="00D87D3E" w:rsidRPr="00131426" w:rsidRDefault="00A80821" w:rsidP="00A80821">
      <w:pPr>
        <w:pStyle w:val="Heading4"/>
      </w:pPr>
      <w:r>
        <w:t>Airworthiness</w:t>
      </w:r>
    </w:p>
    <w:p w14:paraId="32BEE809" w14:textId="77777777" w:rsidR="00D87D3E" w:rsidRPr="00131426" w:rsidRDefault="00D87D3E" w:rsidP="004F6413">
      <w:pPr>
        <w:rPr>
          <w:lang w:val="en-GB"/>
        </w:rPr>
      </w:pPr>
      <w:r w:rsidRPr="00131426">
        <w:rPr>
          <w:lang w:val="en-GB"/>
        </w:rPr>
        <w:t>Aerostats flown in the Coupe Aéronautique Gordon Bennett</w:t>
      </w:r>
      <w:r w:rsidRPr="00131426" w:rsidDel="000B47B0">
        <w:rPr>
          <w:sz w:val="16"/>
          <w:lang w:val="en-GB"/>
        </w:rPr>
        <w:t xml:space="preserve"> </w:t>
      </w:r>
      <w:r w:rsidRPr="00131426">
        <w:rPr>
          <w:lang w:val="en-GB"/>
        </w:rPr>
        <w:t>must have current certificates of registration and airworthiness, or in place of the latter, an equivalent document from the recognized authority of the nation concerned. The organizers are empowered to reject any aerostat which in their opinion is not of a reasonable standard of airworthiness.</w:t>
      </w:r>
    </w:p>
    <w:p w14:paraId="60D86D8B" w14:textId="77777777" w:rsidR="00D87D3E" w:rsidRPr="00CF48A1" w:rsidRDefault="004F6413" w:rsidP="004F6413">
      <w:pPr>
        <w:pStyle w:val="Heading4"/>
      </w:pPr>
      <w:r w:rsidRPr="00CF48A1">
        <w:t>Hired balloon</w:t>
      </w:r>
    </w:p>
    <w:p w14:paraId="69EF6A40" w14:textId="74F08C95" w:rsidR="00D87D3E" w:rsidRPr="00B70091" w:rsidRDefault="00D87D3E" w:rsidP="004F6413">
      <w:pPr>
        <w:rPr>
          <w:lang w:val="en-GB"/>
        </w:rPr>
      </w:pPr>
      <w:r w:rsidRPr="00CF48A1">
        <w:rPr>
          <w:lang w:val="en-GB"/>
        </w:rPr>
        <w:t>Pilots may enter balloons hired in another country</w:t>
      </w:r>
      <w:r w:rsidR="00CF48A1" w:rsidRPr="00B70091">
        <w:rPr>
          <w:lang w:val="en-GB"/>
        </w:rPr>
        <w:t xml:space="preserve"> other</w:t>
      </w:r>
      <w:r w:rsidR="004F6413" w:rsidRPr="00B70091">
        <w:rPr>
          <w:lang w:val="en-GB"/>
        </w:rPr>
        <w:t xml:space="preserve"> </w:t>
      </w:r>
      <w:r w:rsidR="004F6413" w:rsidRPr="006C5939">
        <w:rPr>
          <w:lang w:val="en-GB"/>
        </w:rPr>
        <w:t>than the NAC they represent</w:t>
      </w:r>
      <w:r w:rsidR="00EC5E09" w:rsidRPr="00CF48A1">
        <w:rPr>
          <w:lang w:val="en-GB"/>
        </w:rPr>
        <w:t xml:space="preserve"> if they have the required pilot certificate for </w:t>
      </w:r>
      <w:r w:rsidR="00EC5E09" w:rsidRPr="00B70091">
        <w:rPr>
          <w:lang w:val="en-GB"/>
        </w:rPr>
        <w:t xml:space="preserve">the balloon they are </w:t>
      </w:r>
      <w:proofErr w:type="gramStart"/>
      <w:r w:rsidR="00EC5E09" w:rsidRPr="00B70091">
        <w:rPr>
          <w:lang w:val="en-GB"/>
        </w:rPr>
        <w:t>entering into</w:t>
      </w:r>
      <w:proofErr w:type="gramEnd"/>
      <w:r w:rsidR="00EC5E09" w:rsidRPr="00B70091">
        <w:rPr>
          <w:lang w:val="en-GB"/>
        </w:rPr>
        <w:t xml:space="preserve"> the </w:t>
      </w:r>
      <w:r w:rsidR="00384F0F" w:rsidRPr="00B70091">
        <w:rPr>
          <w:lang w:val="en-GB"/>
        </w:rPr>
        <w:t>event.</w:t>
      </w:r>
    </w:p>
    <w:p w14:paraId="20CC03A7" w14:textId="77777777" w:rsidR="00D87D3E" w:rsidRPr="00B70091" w:rsidRDefault="004F6413" w:rsidP="004F6413">
      <w:pPr>
        <w:pStyle w:val="Heading4"/>
      </w:pPr>
      <w:r w:rsidRPr="00B70091">
        <w:lastRenderedPageBreak/>
        <w:t>Flags</w:t>
      </w:r>
    </w:p>
    <w:p w14:paraId="4DB4CE72" w14:textId="77777777" w:rsidR="00D87D3E" w:rsidRPr="00131426" w:rsidRDefault="00D87D3E" w:rsidP="004F6413">
      <w:pPr>
        <w:rPr>
          <w:lang w:val="en-GB"/>
        </w:rPr>
      </w:pPr>
      <w:r w:rsidRPr="00131426">
        <w:rPr>
          <w:lang w:val="en-GB"/>
        </w:rPr>
        <w:t>Each balloon must bear the national flag of the pilot’s country, not less than one sq. meter</w:t>
      </w:r>
      <w:r w:rsidR="004F6413">
        <w:rPr>
          <w:lang w:val="en-GB"/>
        </w:rPr>
        <w:t xml:space="preserve"> in size</w:t>
      </w:r>
      <w:r w:rsidRPr="00131426">
        <w:rPr>
          <w:lang w:val="en-GB"/>
        </w:rPr>
        <w:t>.</w:t>
      </w:r>
    </w:p>
    <w:p w14:paraId="2C60CEC5" w14:textId="77777777" w:rsidR="00D87D3E" w:rsidRPr="00131426" w:rsidRDefault="004F6413" w:rsidP="004F6413">
      <w:pPr>
        <w:pStyle w:val="Heading4"/>
      </w:pPr>
      <w:r>
        <w:t>Ballast</w:t>
      </w:r>
    </w:p>
    <w:p w14:paraId="18E92FDD" w14:textId="77777777" w:rsidR="00D87D3E" w:rsidRPr="00131426" w:rsidRDefault="00D87D3E" w:rsidP="004F6413">
      <w:pPr>
        <w:rPr>
          <w:lang w:val="en-GB"/>
        </w:rPr>
      </w:pPr>
      <w:r w:rsidRPr="00131426">
        <w:rPr>
          <w:lang w:val="en-GB"/>
        </w:rPr>
        <w:t>Only water or fine sand may be used as ballast. Jettison of anything other than sand or water should only be done in case of an emergency and in no case if there is the possibility of harm to people or animals. Violation of this rule should be penalized according to rule 6.4.</w:t>
      </w:r>
    </w:p>
    <w:p w14:paraId="44DDF206" w14:textId="4B4E234B" w:rsidR="004F6413" w:rsidRDefault="004F6413" w:rsidP="004F6413">
      <w:pPr>
        <w:pStyle w:val="Heading4"/>
      </w:pPr>
      <w:r>
        <w:t>Landing</w:t>
      </w:r>
      <w:r w:rsidR="00282AE7">
        <w:t xml:space="preserve"> </w:t>
      </w:r>
    </w:p>
    <w:p w14:paraId="119AA7A0" w14:textId="77777777" w:rsidR="00D87D3E" w:rsidRPr="003E5EBA" w:rsidRDefault="00D87D3E" w:rsidP="004F6413">
      <w:pPr>
        <w:rPr>
          <w:b/>
          <w:lang w:val="en-US"/>
        </w:rPr>
      </w:pPr>
      <w:r w:rsidRPr="003E5EBA">
        <w:rPr>
          <w:lang w:val="en-US"/>
        </w:rPr>
        <w:t>No envelope may be jettisoned at landing.</w:t>
      </w:r>
    </w:p>
    <w:p w14:paraId="751D57A0" w14:textId="77777777" w:rsidR="00D87D3E" w:rsidRPr="00131426" w:rsidRDefault="004F6413" w:rsidP="004F6413">
      <w:pPr>
        <w:pStyle w:val="Heading4"/>
      </w:pPr>
      <w:r>
        <w:t>Transport</w:t>
      </w:r>
    </w:p>
    <w:p w14:paraId="01B77F4D" w14:textId="5DEF652B" w:rsidR="00D87D3E" w:rsidRDefault="00D87D3E" w:rsidP="004F6413">
      <w:pPr>
        <w:rPr>
          <w:lang w:val="en-GB"/>
        </w:rPr>
      </w:pPr>
      <w:r w:rsidRPr="00131426">
        <w:rPr>
          <w:lang w:val="en-GB"/>
        </w:rPr>
        <w:t xml:space="preserve">Transport of the balloon to the </w:t>
      </w:r>
      <w:r w:rsidR="004F6413">
        <w:rPr>
          <w:lang w:val="en-GB"/>
        </w:rPr>
        <w:t>launch f</w:t>
      </w:r>
      <w:r w:rsidRPr="00131426">
        <w:rPr>
          <w:lang w:val="en-GB"/>
        </w:rPr>
        <w:t xml:space="preserve">ield in </w:t>
      </w:r>
      <w:r w:rsidRPr="00862443">
        <w:rPr>
          <w:highlight w:val="yellow"/>
          <w:lang w:val="en-GB"/>
        </w:rPr>
        <w:t>&lt;* name of place *&gt;</w:t>
      </w:r>
      <w:r w:rsidRPr="00131426">
        <w:rPr>
          <w:lang w:val="en-GB"/>
        </w:rPr>
        <w:t xml:space="preserve"> and after landing to the home city of the balloon is at the expense and responsibility of the pilots. Balloons should be at the </w:t>
      </w:r>
      <w:r w:rsidR="004F6413">
        <w:rPr>
          <w:lang w:val="en-GB"/>
        </w:rPr>
        <w:t>launch f</w:t>
      </w:r>
      <w:r w:rsidRPr="00131426">
        <w:rPr>
          <w:lang w:val="en-GB"/>
        </w:rPr>
        <w:t xml:space="preserve">ield by </w:t>
      </w:r>
      <w:r w:rsidRPr="00862443">
        <w:rPr>
          <w:highlight w:val="yellow"/>
          <w:lang w:val="en-GB"/>
        </w:rPr>
        <w:t>&lt;* date *&gt;</w:t>
      </w:r>
      <w:r w:rsidR="004F6413">
        <w:rPr>
          <w:lang w:val="en-GB"/>
        </w:rPr>
        <w:t xml:space="preserve"> at</w:t>
      </w:r>
      <w:r w:rsidR="004F6413" w:rsidRPr="004F6413">
        <w:rPr>
          <w:lang w:val="en-GB"/>
        </w:rPr>
        <w:t xml:space="preserve"> </w:t>
      </w:r>
      <w:r w:rsidR="004F6413" w:rsidRPr="00862443">
        <w:rPr>
          <w:highlight w:val="yellow"/>
          <w:lang w:val="en-GB"/>
        </w:rPr>
        <w:t>&lt;* time *&gt;</w:t>
      </w:r>
      <w:r w:rsidR="00DE695B">
        <w:rPr>
          <w:lang w:val="en-GB"/>
        </w:rPr>
        <w:t>.</w:t>
      </w:r>
    </w:p>
    <w:p w14:paraId="779B6F48" w14:textId="77777777" w:rsidR="004F6413" w:rsidRDefault="0009471D" w:rsidP="004F6413">
      <w:pPr>
        <w:pStyle w:val="Heading1"/>
      </w:pPr>
      <w:bookmarkStart w:id="141" w:name="_Toc500663305"/>
      <w:r>
        <w:t>Instruments, equipment and other</w:t>
      </w:r>
      <w:bookmarkEnd w:id="141"/>
    </w:p>
    <w:p w14:paraId="210913D9" w14:textId="77777777" w:rsidR="00D87D3E" w:rsidRPr="00131426" w:rsidRDefault="0009471D" w:rsidP="004F6413">
      <w:pPr>
        <w:pStyle w:val="Heading4"/>
      </w:pPr>
      <w:r>
        <w:t>Flight instruments</w:t>
      </w:r>
    </w:p>
    <w:p w14:paraId="744B2B98" w14:textId="77777777" w:rsidR="00D87D3E" w:rsidRPr="00131426" w:rsidRDefault="00D87D3E" w:rsidP="00A56C90">
      <w:pPr>
        <w:rPr>
          <w:lang w:val="en-GB"/>
        </w:rPr>
      </w:pPr>
      <w:r w:rsidRPr="00131426">
        <w:rPr>
          <w:lang w:val="en-GB"/>
        </w:rPr>
        <w:t>Each balloon must carry at least;</w:t>
      </w:r>
    </w:p>
    <w:p w14:paraId="02D4562A" w14:textId="77777777" w:rsidR="0009471D" w:rsidRDefault="00D87D3E" w:rsidP="004513DB">
      <w:pPr>
        <w:pStyle w:val="ListParagraph"/>
        <w:numPr>
          <w:ilvl w:val="0"/>
          <w:numId w:val="32"/>
        </w:numPr>
        <w:rPr>
          <w:lang w:val="en-GB"/>
        </w:rPr>
      </w:pPr>
      <w:r w:rsidRPr="0009471D">
        <w:rPr>
          <w:lang w:val="en-GB"/>
        </w:rPr>
        <w:t>Barometric Altimeter</w:t>
      </w:r>
    </w:p>
    <w:p w14:paraId="26FA4B1F" w14:textId="77777777" w:rsidR="0009471D" w:rsidRDefault="00D87D3E" w:rsidP="004513DB">
      <w:pPr>
        <w:pStyle w:val="ListParagraph"/>
        <w:numPr>
          <w:ilvl w:val="0"/>
          <w:numId w:val="32"/>
        </w:numPr>
        <w:rPr>
          <w:lang w:val="en-GB"/>
        </w:rPr>
      </w:pPr>
      <w:proofErr w:type="spellStart"/>
      <w:r w:rsidRPr="0009471D">
        <w:rPr>
          <w:lang w:val="en-GB"/>
        </w:rPr>
        <w:t>Variometer</w:t>
      </w:r>
      <w:proofErr w:type="spellEnd"/>
    </w:p>
    <w:p w14:paraId="60388A7E" w14:textId="2C53584B" w:rsidR="0009471D" w:rsidRPr="0009471D" w:rsidRDefault="00A56C90" w:rsidP="004513DB">
      <w:pPr>
        <w:pStyle w:val="ListParagraph"/>
        <w:numPr>
          <w:ilvl w:val="0"/>
          <w:numId w:val="32"/>
        </w:numPr>
        <w:rPr>
          <w:lang w:val="en-GB"/>
        </w:rPr>
      </w:pPr>
      <w:r w:rsidRPr="0009471D">
        <w:rPr>
          <w:lang w:val="en-GB"/>
        </w:rPr>
        <w:t>VHF</w:t>
      </w:r>
      <w:r w:rsidR="00E36F74">
        <w:rPr>
          <w:lang w:val="en-GB"/>
        </w:rPr>
        <w:t xml:space="preserve"> air-band</w:t>
      </w:r>
      <w:r w:rsidRPr="0009471D">
        <w:rPr>
          <w:lang w:val="en-GB"/>
        </w:rPr>
        <w:t xml:space="preserve"> radio</w:t>
      </w:r>
      <w:r w:rsidR="00E36F74">
        <w:rPr>
          <w:lang w:val="en-GB"/>
        </w:rPr>
        <w:t xml:space="preserve"> with </w:t>
      </w:r>
      <w:r w:rsidR="00E36F74" w:rsidRPr="00862443">
        <w:rPr>
          <w:highlight w:val="yellow"/>
          <w:lang w:val="en-GB"/>
        </w:rPr>
        <w:t>&lt;* 25kHz or 8.33kHz *&gt;</w:t>
      </w:r>
      <w:r w:rsidR="00E36F74">
        <w:rPr>
          <w:lang w:val="en-GB"/>
        </w:rPr>
        <w:t xml:space="preserve"> channel spacing</w:t>
      </w:r>
      <w:r w:rsidRPr="0009471D">
        <w:rPr>
          <w:lang w:val="en-GB"/>
        </w:rPr>
        <w:t xml:space="preserve">, </w:t>
      </w:r>
      <w:r w:rsidR="00D87D3E" w:rsidRPr="0009471D">
        <w:rPr>
          <w:color w:val="000000"/>
          <w:lang w:val="en-GB"/>
        </w:rPr>
        <w:t xml:space="preserve">minimum </w:t>
      </w:r>
      <w:proofErr w:type="gramStart"/>
      <w:r w:rsidR="00D87D3E" w:rsidRPr="0009471D">
        <w:rPr>
          <w:color w:val="000000"/>
          <w:lang w:val="en-GB"/>
        </w:rPr>
        <w:t>5 watt</w:t>
      </w:r>
      <w:proofErr w:type="gramEnd"/>
      <w:r w:rsidR="00D87D3E" w:rsidRPr="0009471D">
        <w:rPr>
          <w:color w:val="000000"/>
          <w:lang w:val="en-GB"/>
        </w:rPr>
        <w:t xml:space="preserve"> radio plus back up radio</w:t>
      </w:r>
    </w:p>
    <w:p w14:paraId="7425EA7F" w14:textId="77777777" w:rsidR="0009471D" w:rsidRDefault="00D87D3E" w:rsidP="004513DB">
      <w:pPr>
        <w:pStyle w:val="ListParagraph"/>
        <w:numPr>
          <w:ilvl w:val="0"/>
          <w:numId w:val="32"/>
        </w:numPr>
        <w:rPr>
          <w:lang w:val="en-GB"/>
        </w:rPr>
      </w:pPr>
      <w:r w:rsidRPr="0009471D">
        <w:rPr>
          <w:lang w:val="en-GB"/>
        </w:rPr>
        <w:t>Strobe light with minimum brightness required for aircraft</w:t>
      </w:r>
    </w:p>
    <w:p w14:paraId="6DA20B76" w14:textId="77777777" w:rsidR="0009471D" w:rsidRDefault="00D87D3E" w:rsidP="004513DB">
      <w:pPr>
        <w:pStyle w:val="ListParagraph"/>
        <w:numPr>
          <w:ilvl w:val="0"/>
          <w:numId w:val="32"/>
        </w:numPr>
        <w:rPr>
          <w:lang w:val="en-GB"/>
        </w:rPr>
      </w:pPr>
      <w:r w:rsidRPr="0009471D">
        <w:rPr>
          <w:lang w:val="en-GB"/>
        </w:rPr>
        <w:t>Beam light for night landing</w:t>
      </w:r>
    </w:p>
    <w:p w14:paraId="7C9E9B7C" w14:textId="1672354E" w:rsidR="0009471D" w:rsidRPr="0009471D" w:rsidRDefault="00D87D3E" w:rsidP="004513DB">
      <w:pPr>
        <w:pStyle w:val="ListParagraph"/>
        <w:numPr>
          <w:ilvl w:val="0"/>
          <w:numId w:val="32"/>
        </w:numPr>
        <w:rPr>
          <w:lang w:val="en-US"/>
        </w:rPr>
      </w:pPr>
      <w:r w:rsidRPr="0009471D">
        <w:rPr>
          <w:lang w:val="en-GB"/>
        </w:rPr>
        <w:t>GPS</w:t>
      </w:r>
      <w:r w:rsidR="00DE695B">
        <w:rPr>
          <w:lang w:val="en-GB"/>
        </w:rPr>
        <w:t xml:space="preserve"> with activated</w:t>
      </w:r>
      <w:r w:rsidR="00950911">
        <w:rPr>
          <w:lang w:val="en-GB"/>
        </w:rPr>
        <w:t xml:space="preserve"> position and altitude</w:t>
      </w:r>
      <w:r w:rsidR="00DE695B">
        <w:rPr>
          <w:lang w:val="en-GB"/>
        </w:rPr>
        <w:t xml:space="preserve"> recording function</w:t>
      </w:r>
      <w:r w:rsidR="00194CE6">
        <w:rPr>
          <w:lang w:val="en-GB"/>
        </w:rPr>
        <w:t xml:space="preserve"> with a maximum logging interval of 5 minutes.</w:t>
      </w:r>
    </w:p>
    <w:p w14:paraId="6BBFDA5B" w14:textId="77777777" w:rsidR="00A56C90" w:rsidRPr="0009471D" w:rsidRDefault="00D87D3E" w:rsidP="004513DB">
      <w:pPr>
        <w:pStyle w:val="ListParagraph"/>
        <w:numPr>
          <w:ilvl w:val="0"/>
          <w:numId w:val="32"/>
        </w:numPr>
        <w:rPr>
          <w:lang w:val="en-US"/>
        </w:rPr>
      </w:pPr>
      <w:r w:rsidRPr="0009471D">
        <w:rPr>
          <w:lang w:val="en-US"/>
        </w:rPr>
        <w:t>Life raft or survival suites shall be carried for any anticipated flight over large bodies of wate</w:t>
      </w:r>
      <w:r w:rsidR="00A56C90" w:rsidRPr="0009471D">
        <w:rPr>
          <w:lang w:val="en-US"/>
        </w:rPr>
        <w:t>r</w:t>
      </w:r>
    </w:p>
    <w:p w14:paraId="3A28CE12" w14:textId="08A5FA2A" w:rsidR="0009471D" w:rsidRPr="0009471D" w:rsidRDefault="00A56C90" w:rsidP="004513DB">
      <w:pPr>
        <w:pStyle w:val="ListParagraph"/>
        <w:numPr>
          <w:ilvl w:val="0"/>
          <w:numId w:val="32"/>
        </w:numPr>
        <w:rPr>
          <w:lang w:val="en-US"/>
        </w:rPr>
      </w:pPr>
      <w:r w:rsidRPr="0009471D">
        <w:rPr>
          <w:lang w:val="en-GB"/>
        </w:rPr>
        <w:t xml:space="preserve">Transponder </w:t>
      </w:r>
      <w:r w:rsidRPr="00862443">
        <w:rPr>
          <w:highlight w:val="yellow"/>
          <w:lang w:val="en-GB"/>
        </w:rPr>
        <w:t xml:space="preserve">&lt;* specify type: Mode S OR Mode C with 4096 codes   OR </w:t>
      </w:r>
      <w:r w:rsidR="007C4EF5" w:rsidRPr="00862443">
        <w:rPr>
          <w:highlight w:val="yellow"/>
          <w:lang w:val="en-GB"/>
        </w:rPr>
        <w:tab/>
        <w:t xml:space="preserve"> other</w:t>
      </w:r>
      <w:r w:rsidRPr="00862443">
        <w:rPr>
          <w:highlight w:val="yellow"/>
          <w:lang w:val="en-GB"/>
        </w:rPr>
        <w:t xml:space="preserve"> *&gt;</w:t>
      </w:r>
    </w:p>
    <w:p w14:paraId="4A764980" w14:textId="4BB9C6AB" w:rsidR="0009471D" w:rsidRPr="00D92764" w:rsidRDefault="00A56C90" w:rsidP="004513DB">
      <w:pPr>
        <w:pStyle w:val="ListParagraph"/>
        <w:numPr>
          <w:ilvl w:val="0"/>
          <w:numId w:val="32"/>
        </w:numPr>
        <w:rPr>
          <w:lang w:val="en-US"/>
        </w:rPr>
      </w:pPr>
      <w:r w:rsidRPr="0009471D">
        <w:rPr>
          <w:lang w:val="en-US"/>
        </w:rPr>
        <w:t>ELT</w:t>
      </w:r>
      <w:r w:rsidR="00DE695B">
        <w:rPr>
          <w:lang w:val="en-US"/>
        </w:rPr>
        <w:t>:</w:t>
      </w:r>
      <w:r w:rsidRPr="0009471D">
        <w:rPr>
          <w:lang w:val="en-US"/>
        </w:rPr>
        <w:t xml:space="preserve"> each balloon will be equipped with a Digital 406 MHz S-ELT or EPIRB which should contain an integrated analog (121.5 MHz) homing beacon and be registered with </w:t>
      </w:r>
      <w:proofErr w:type="spellStart"/>
      <w:r w:rsidRPr="0009471D">
        <w:rPr>
          <w:lang w:val="en-US"/>
        </w:rPr>
        <w:t>Cospas-Sarsat</w:t>
      </w:r>
      <w:proofErr w:type="spellEnd"/>
      <w:r w:rsidRPr="0009471D">
        <w:rPr>
          <w:lang w:val="en-US"/>
        </w:rPr>
        <w:t>.</w:t>
      </w:r>
      <w:r w:rsidR="00E36F74">
        <w:rPr>
          <w:lang w:val="en-US"/>
        </w:rPr>
        <w:br/>
        <w:t>Note: SPOT</w:t>
      </w:r>
      <w:r w:rsidR="00DE695B">
        <w:rPr>
          <w:lang w:val="en-US"/>
        </w:rPr>
        <w:t xml:space="preserve">, </w:t>
      </w:r>
      <w:proofErr w:type="spellStart"/>
      <w:r w:rsidR="00DE695B">
        <w:rPr>
          <w:lang w:val="en-US"/>
        </w:rPr>
        <w:t>InReach</w:t>
      </w:r>
      <w:proofErr w:type="spellEnd"/>
      <w:r w:rsidR="00E36F74">
        <w:rPr>
          <w:lang w:val="en-US"/>
        </w:rPr>
        <w:t xml:space="preserve"> or similar </w:t>
      </w:r>
      <w:r w:rsidR="00641CCA">
        <w:rPr>
          <w:lang w:val="en-US"/>
        </w:rPr>
        <w:t xml:space="preserve">satellite </w:t>
      </w:r>
      <w:r w:rsidR="00E36F74">
        <w:rPr>
          <w:lang w:val="en-US"/>
        </w:rPr>
        <w:t>tracking devices are not a valid ELT/EPIRB.</w:t>
      </w:r>
    </w:p>
    <w:p w14:paraId="36EE9FD9" w14:textId="77777777" w:rsidR="00D87D3E" w:rsidRPr="00131426" w:rsidRDefault="004F6413" w:rsidP="0009471D">
      <w:pPr>
        <w:pStyle w:val="Heading4"/>
      </w:pPr>
      <w:r>
        <w:t>Tracker</w:t>
      </w:r>
    </w:p>
    <w:p w14:paraId="7B771455" w14:textId="7C8014AB" w:rsidR="00D87D3E" w:rsidRDefault="0009471D" w:rsidP="004F6413">
      <w:pPr>
        <w:rPr>
          <w:lang w:val="en-GB"/>
        </w:rPr>
      </w:pPr>
      <w:r>
        <w:rPr>
          <w:lang w:val="en-GB"/>
        </w:rPr>
        <w:t>E</w:t>
      </w:r>
      <w:r w:rsidR="00D87D3E" w:rsidRPr="00131426">
        <w:rPr>
          <w:lang w:val="en-GB"/>
        </w:rPr>
        <w:t>ach balloon will carry a GPS logger/tracking device provided by the organizer. Organizers will publish balloon</w:t>
      </w:r>
      <w:r w:rsidR="00C835EB">
        <w:rPr>
          <w:lang w:val="en-GB"/>
        </w:rPr>
        <w:t xml:space="preserve"> positions with</w:t>
      </w:r>
      <w:r w:rsidR="00D87D3E" w:rsidRPr="00131426">
        <w:rPr>
          <w:lang w:val="en-GB"/>
        </w:rPr>
        <w:t xml:space="preserve"> altitudes during the flight</w:t>
      </w:r>
      <w:r w:rsidR="00C835EB">
        <w:rPr>
          <w:lang w:val="en-GB"/>
        </w:rPr>
        <w:t>. I</w:t>
      </w:r>
      <w:r w:rsidR="00D87D3E" w:rsidRPr="00131426">
        <w:rPr>
          <w:lang w:val="en-GB"/>
        </w:rPr>
        <w:t>f GPS logger/tracking devices are not able to transmit altitude information</w:t>
      </w:r>
      <w:r w:rsidR="00C835EB">
        <w:rPr>
          <w:lang w:val="en-GB"/>
        </w:rPr>
        <w:t>,</w:t>
      </w:r>
      <w:r w:rsidR="007705BD">
        <w:rPr>
          <w:lang w:val="en-GB"/>
        </w:rPr>
        <w:t xml:space="preserve"> pilots may be </w:t>
      </w:r>
      <w:r w:rsidR="00C835EB">
        <w:rPr>
          <w:lang w:val="en-GB"/>
        </w:rPr>
        <w:t>asked</w:t>
      </w:r>
      <w:r w:rsidR="007705BD">
        <w:rPr>
          <w:lang w:val="en-GB"/>
        </w:rPr>
        <w:t xml:space="preserve"> </w:t>
      </w:r>
      <w:r w:rsidR="00950911">
        <w:rPr>
          <w:lang w:val="en-GB"/>
        </w:rPr>
        <w:t xml:space="preserve">by the Event Director </w:t>
      </w:r>
      <w:r w:rsidR="007705BD">
        <w:rPr>
          <w:lang w:val="en-GB"/>
        </w:rPr>
        <w:t>to call or text in their position every two hours</w:t>
      </w:r>
      <w:r w:rsidR="00D87D3E" w:rsidRPr="00131426">
        <w:rPr>
          <w:lang w:val="en-GB"/>
        </w:rPr>
        <w:t>.</w:t>
      </w:r>
    </w:p>
    <w:p w14:paraId="08985863" w14:textId="3FB5E52A" w:rsidR="0009471D" w:rsidRPr="00A56C90" w:rsidRDefault="0009471D" w:rsidP="0009471D">
      <w:pPr>
        <w:ind w:right="43"/>
        <w:rPr>
          <w:lang w:val="en-GB"/>
        </w:rPr>
      </w:pPr>
      <w:r w:rsidRPr="00131426">
        <w:rPr>
          <w:lang w:val="en-GB"/>
        </w:rPr>
        <w:t xml:space="preserve">If it can be proved that the signal from a balloon Tracker has been modified, or interfered with, then the </w:t>
      </w:r>
      <w:r w:rsidR="007705BD">
        <w:rPr>
          <w:lang w:val="en-GB"/>
        </w:rPr>
        <w:t>Event</w:t>
      </w:r>
      <w:r w:rsidR="007705BD" w:rsidRPr="00131426">
        <w:rPr>
          <w:lang w:val="en-GB"/>
        </w:rPr>
        <w:t xml:space="preserve"> </w:t>
      </w:r>
      <w:r w:rsidRPr="00131426">
        <w:rPr>
          <w:lang w:val="en-GB"/>
        </w:rPr>
        <w:t xml:space="preserve">Director has authority to penalize the balloon pilot’s </w:t>
      </w:r>
      <w:proofErr w:type="gramStart"/>
      <w:r w:rsidRPr="00131426">
        <w:rPr>
          <w:lang w:val="en-GB"/>
        </w:rPr>
        <w:t>final result</w:t>
      </w:r>
      <w:proofErr w:type="gramEnd"/>
      <w:r w:rsidRPr="00131426">
        <w:rPr>
          <w:lang w:val="en-GB"/>
        </w:rPr>
        <w:t>.</w:t>
      </w:r>
    </w:p>
    <w:p w14:paraId="57837FDE" w14:textId="40255D37" w:rsidR="0009471D" w:rsidRPr="006C5939" w:rsidRDefault="0009471D" w:rsidP="0009471D">
      <w:pPr>
        <w:pStyle w:val="Heading4"/>
      </w:pPr>
      <w:r w:rsidRPr="006C5939">
        <w:t xml:space="preserve">Equipment </w:t>
      </w:r>
    </w:p>
    <w:p w14:paraId="6ACD4070" w14:textId="7E248683" w:rsidR="0009471D" w:rsidRDefault="004F6413" w:rsidP="007522E2">
      <w:pPr>
        <w:rPr>
          <w:lang w:val="en-GB"/>
        </w:rPr>
      </w:pPr>
      <w:r>
        <w:rPr>
          <w:lang w:val="en-GB"/>
        </w:rPr>
        <w:t>T</w:t>
      </w:r>
      <w:r w:rsidR="00D87D3E" w:rsidRPr="00131426">
        <w:rPr>
          <w:lang w:val="en-GB"/>
        </w:rPr>
        <w:t xml:space="preserve">here is no restriction in the use of navigation aids and flight control instruments. Every balloon </w:t>
      </w:r>
      <w:r w:rsidR="00950911">
        <w:rPr>
          <w:lang w:val="en-GB"/>
        </w:rPr>
        <w:t>must</w:t>
      </w:r>
      <w:r w:rsidR="00950911" w:rsidRPr="00131426">
        <w:rPr>
          <w:lang w:val="en-GB"/>
        </w:rPr>
        <w:t xml:space="preserve"> </w:t>
      </w:r>
      <w:r w:rsidR="00D87D3E" w:rsidRPr="00131426">
        <w:rPr>
          <w:lang w:val="en-GB"/>
        </w:rPr>
        <w:t xml:space="preserve">be equipped with </w:t>
      </w:r>
      <w:proofErr w:type="gramStart"/>
      <w:r w:rsidR="00D87D3E" w:rsidRPr="00131426">
        <w:rPr>
          <w:lang w:val="en-GB"/>
        </w:rPr>
        <w:t>sufficient</w:t>
      </w:r>
      <w:proofErr w:type="gramEnd"/>
      <w:r w:rsidR="00D87D3E" w:rsidRPr="00131426">
        <w:rPr>
          <w:lang w:val="en-GB"/>
        </w:rPr>
        <w:t xml:space="preserve"> oxygen </w:t>
      </w:r>
      <w:r w:rsidR="00950911">
        <w:rPr>
          <w:lang w:val="en-GB"/>
        </w:rPr>
        <w:t>as required by the applicable aviation law or the flight manual</w:t>
      </w:r>
      <w:r w:rsidR="00B70091">
        <w:rPr>
          <w:lang w:val="en-GB"/>
        </w:rPr>
        <w:t>.</w:t>
      </w:r>
      <w:r w:rsidR="0009471D">
        <w:rPr>
          <w:lang w:val="en-GB"/>
        </w:rPr>
        <w:t xml:space="preserve"> </w:t>
      </w:r>
    </w:p>
    <w:p w14:paraId="5F2DEBE4" w14:textId="4EC0BA14" w:rsidR="00D87D3E" w:rsidRPr="009A1F90" w:rsidRDefault="00D87D3E" w:rsidP="007522E2">
      <w:pPr>
        <w:rPr>
          <w:lang w:val="en-GB"/>
        </w:rPr>
      </w:pPr>
      <w:r w:rsidRPr="00131426">
        <w:rPr>
          <w:lang w:val="en-GB"/>
        </w:rPr>
        <w:t xml:space="preserve">Faulty </w:t>
      </w:r>
      <w:r w:rsidR="00194CE6">
        <w:rPr>
          <w:lang w:val="en-GB"/>
        </w:rPr>
        <w:t>GPS</w:t>
      </w:r>
      <w:r w:rsidRPr="00131426">
        <w:rPr>
          <w:lang w:val="en-GB"/>
        </w:rPr>
        <w:t xml:space="preserve"> recording device may be penalized under rule</w:t>
      </w:r>
      <w:r w:rsidR="00641CCA">
        <w:rPr>
          <w:lang w:val="en-GB"/>
        </w:rPr>
        <w:t xml:space="preserve"> </w:t>
      </w:r>
      <w:r w:rsidR="00641CCA">
        <w:rPr>
          <w:lang w:val="en-GB"/>
        </w:rPr>
        <w:fldChar w:fldCharType="begin"/>
      </w:r>
      <w:r w:rsidR="00641CCA">
        <w:rPr>
          <w:lang w:val="en-GB"/>
        </w:rPr>
        <w:instrText xml:space="preserve"> REF _Ref500602077 \r \h </w:instrText>
      </w:r>
      <w:r w:rsidR="00641CCA">
        <w:rPr>
          <w:lang w:val="en-GB"/>
        </w:rPr>
      </w:r>
      <w:r w:rsidR="00641CCA">
        <w:rPr>
          <w:lang w:val="en-GB"/>
        </w:rPr>
        <w:fldChar w:fldCharType="separate"/>
      </w:r>
      <w:r w:rsidR="00641CCA">
        <w:rPr>
          <w:lang w:val="en-GB"/>
        </w:rPr>
        <w:t>6.4</w:t>
      </w:r>
      <w:r w:rsidR="00641CCA">
        <w:rPr>
          <w:lang w:val="en-GB"/>
        </w:rPr>
        <w:fldChar w:fldCharType="end"/>
      </w:r>
      <w:r w:rsidRPr="00131426">
        <w:rPr>
          <w:lang w:val="en-GB"/>
        </w:rPr>
        <w:t>. In case of suspected altitude violations, altitude recording device (GPS</w:t>
      </w:r>
      <w:r w:rsidR="00194CE6">
        <w:rPr>
          <w:lang w:val="en-GB"/>
        </w:rPr>
        <w:t xml:space="preserve"> or barograph</w:t>
      </w:r>
      <w:r w:rsidRPr="00131426">
        <w:rPr>
          <w:lang w:val="en-GB"/>
        </w:rPr>
        <w:t xml:space="preserve">) may be checked. Each balloon should carry a backup </w:t>
      </w:r>
      <w:r w:rsidRPr="00131426">
        <w:rPr>
          <w:lang w:val="en-GB"/>
        </w:rPr>
        <w:lastRenderedPageBreak/>
        <w:t>GPS that would constitute a back-up tracking log in case of tracker failure</w:t>
      </w:r>
      <w:r w:rsidRPr="009A1F90">
        <w:rPr>
          <w:lang w:val="en-GB"/>
        </w:rPr>
        <w:t>.</w:t>
      </w:r>
      <w:r>
        <w:rPr>
          <w:lang w:val="en-GB"/>
        </w:rPr>
        <w:t xml:space="preserve"> Transponders shall be turned on before launch and kept on in all air space where required. If transponder is turned off it should be noted on </w:t>
      </w:r>
      <w:r w:rsidR="0009471D">
        <w:rPr>
          <w:lang w:val="en-GB"/>
        </w:rPr>
        <w:t>the pilots ATC log (see</w:t>
      </w:r>
      <w:r w:rsidR="00641CCA">
        <w:rPr>
          <w:lang w:val="en-GB"/>
        </w:rPr>
        <w:t xml:space="preserve"> </w:t>
      </w:r>
      <w:r w:rsidR="00641CCA">
        <w:rPr>
          <w:lang w:val="en-GB"/>
        </w:rPr>
        <w:fldChar w:fldCharType="begin"/>
      </w:r>
      <w:r w:rsidR="00641CCA">
        <w:rPr>
          <w:lang w:val="en-GB"/>
        </w:rPr>
        <w:instrText xml:space="preserve"> REF _Ref500602109 \r \h </w:instrText>
      </w:r>
      <w:r w:rsidR="00641CCA">
        <w:rPr>
          <w:lang w:val="en-GB"/>
        </w:rPr>
      </w:r>
      <w:r w:rsidR="00641CCA">
        <w:rPr>
          <w:lang w:val="en-GB"/>
        </w:rPr>
        <w:fldChar w:fldCharType="separate"/>
      </w:r>
      <w:r w:rsidR="00641CCA">
        <w:rPr>
          <w:lang w:val="en-GB"/>
        </w:rPr>
        <w:t>6.3</w:t>
      </w:r>
      <w:r w:rsidR="00641CCA">
        <w:rPr>
          <w:lang w:val="en-GB"/>
        </w:rPr>
        <w:fldChar w:fldCharType="end"/>
      </w:r>
      <w:r w:rsidR="0009471D">
        <w:rPr>
          <w:lang w:val="en-GB"/>
        </w:rPr>
        <w:t>).</w:t>
      </w:r>
    </w:p>
    <w:p w14:paraId="7FBF768C" w14:textId="77777777" w:rsidR="00D87D3E" w:rsidRPr="00131426" w:rsidRDefault="0009471D" w:rsidP="00A56C90">
      <w:pPr>
        <w:pStyle w:val="Heading4"/>
      </w:pPr>
      <w:r>
        <w:t>OTHER</w:t>
      </w:r>
    </w:p>
    <w:p w14:paraId="6F33C833" w14:textId="77777777" w:rsidR="0009471D" w:rsidRDefault="00D87D3E" w:rsidP="0009471D">
      <w:pPr>
        <w:rPr>
          <w:lang w:val="en-GB"/>
        </w:rPr>
      </w:pPr>
      <w:r w:rsidRPr="00131426">
        <w:rPr>
          <w:lang w:val="en-GB"/>
        </w:rPr>
        <w:t xml:space="preserve">Every balloon must be equipped with a filling hose 20 meters </w:t>
      </w:r>
      <w:r w:rsidRPr="00412EF4">
        <w:rPr>
          <w:lang w:val="en-GB"/>
        </w:rPr>
        <w:t xml:space="preserve">long </w:t>
      </w:r>
      <w:r w:rsidR="0009471D" w:rsidRPr="00412EF4">
        <w:rPr>
          <w:lang w:val="en-GB"/>
        </w:rPr>
        <w:t>and</w:t>
      </w:r>
      <w:r w:rsidR="0009471D">
        <w:rPr>
          <w:lang w:val="en-GB"/>
        </w:rPr>
        <w:t xml:space="preserve"> </w:t>
      </w:r>
      <w:r w:rsidRPr="00131426">
        <w:rPr>
          <w:lang w:val="en-GB"/>
        </w:rPr>
        <w:t xml:space="preserve">with the necessary amount of </w:t>
      </w:r>
      <w:proofErr w:type="gramStart"/>
      <w:r w:rsidRPr="00131426">
        <w:rPr>
          <w:lang w:val="en-GB"/>
        </w:rPr>
        <w:t>sand bags</w:t>
      </w:r>
      <w:proofErr w:type="gramEnd"/>
      <w:r w:rsidRPr="00131426">
        <w:rPr>
          <w:lang w:val="en-GB"/>
        </w:rPr>
        <w:t xml:space="preserve"> for inflation and flight.</w:t>
      </w:r>
    </w:p>
    <w:p w14:paraId="309449BC" w14:textId="2BF60A35" w:rsidR="00D87D3E" w:rsidRPr="00131426" w:rsidRDefault="00D87D3E" w:rsidP="0009471D">
      <w:pPr>
        <w:rPr>
          <w:lang w:val="en-GB"/>
        </w:rPr>
      </w:pPr>
      <w:r w:rsidRPr="00131426">
        <w:rPr>
          <w:lang w:val="en-GB"/>
        </w:rPr>
        <w:t xml:space="preserve">At launch each balloon must carry at least </w:t>
      </w:r>
      <w:r w:rsidR="00004020">
        <w:rPr>
          <w:lang w:val="en-GB"/>
        </w:rPr>
        <w:t>1</w:t>
      </w:r>
      <w:r w:rsidR="00004020" w:rsidRPr="00131426">
        <w:rPr>
          <w:lang w:val="en-GB"/>
        </w:rPr>
        <w:t xml:space="preserve">0 </w:t>
      </w:r>
      <w:proofErr w:type="spellStart"/>
      <w:r w:rsidRPr="00131426">
        <w:rPr>
          <w:lang w:val="en-GB"/>
        </w:rPr>
        <w:t>liters</w:t>
      </w:r>
      <w:proofErr w:type="spellEnd"/>
      <w:r w:rsidRPr="00131426">
        <w:rPr>
          <w:i/>
          <w:lang w:val="en-GB"/>
        </w:rPr>
        <w:t xml:space="preserve"> </w:t>
      </w:r>
      <w:r w:rsidRPr="00131426">
        <w:rPr>
          <w:lang w:val="en-GB"/>
        </w:rPr>
        <w:t>of water for ballast</w:t>
      </w:r>
      <w:r w:rsidR="0009471D">
        <w:rPr>
          <w:lang w:val="en-GB"/>
        </w:rPr>
        <w:t>ing</w:t>
      </w:r>
      <w:r w:rsidRPr="00131426">
        <w:rPr>
          <w:lang w:val="en-GB"/>
        </w:rPr>
        <w:t xml:space="preserve"> </w:t>
      </w:r>
      <w:r w:rsidR="00950911">
        <w:rPr>
          <w:lang w:val="en-GB"/>
        </w:rPr>
        <w:t>over</w:t>
      </w:r>
      <w:r w:rsidRPr="00131426">
        <w:rPr>
          <w:lang w:val="en-GB"/>
        </w:rPr>
        <w:t xml:space="preserve"> sensitive areas.</w:t>
      </w:r>
    </w:p>
    <w:p w14:paraId="17C0B53D" w14:textId="77777777" w:rsidR="00D87D3E" w:rsidRPr="00131426" w:rsidRDefault="004F6413" w:rsidP="004F6413">
      <w:pPr>
        <w:pStyle w:val="Heading1"/>
      </w:pPr>
      <w:bookmarkStart w:id="142" w:name="_Toc500663306"/>
      <w:r>
        <w:t>Races and Prizes</w:t>
      </w:r>
      <w:bookmarkEnd w:id="142"/>
    </w:p>
    <w:p w14:paraId="56F5B34F" w14:textId="317A81B8" w:rsidR="00D87D3E" w:rsidRPr="00131426" w:rsidRDefault="00233187" w:rsidP="004F6413">
      <w:pPr>
        <w:pStyle w:val="Heading4"/>
      </w:pPr>
      <w:r>
        <w:t>Result</w:t>
      </w:r>
    </w:p>
    <w:p w14:paraId="2AECC8D9" w14:textId="1B7DB6FD" w:rsidR="00D87D3E" w:rsidRPr="00131426" w:rsidRDefault="00D87D3E" w:rsidP="004F6413">
      <w:pPr>
        <w:rPr>
          <w:lang w:val="en-GB"/>
        </w:rPr>
      </w:pPr>
      <w:r w:rsidRPr="00131426">
        <w:rPr>
          <w:lang w:val="en-GB"/>
        </w:rPr>
        <w:t xml:space="preserve">The race is a First Category Event of the FAI and consists of a distance flight. The final classification will be based on the greatest distance covered. The distance will be measured by determination of the arc of the great </w:t>
      </w:r>
      <w:commentRangeStart w:id="143"/>
      <w:r w:rsidRPr="00131426">
        <w:rPr>
          <w:lang w:val="en-GB"/>
        </w:rPr>
        <w:t>circle</w:t>
      </w:r>
      <w:del w:id="144" w:author="Andre, Marc [2]" w:date="2019-12-08T06:54:00Z">
        <w:r w:rsidRPr="00131426" w:rsidDel="003C3FA7">
          <w:rPr>
            <w:lang w:val="en-GB"/>
          </w:rPr>
          <w:delText xml:space="preserve"> </w:delText>
        </w:r>
      </w:del>
      <w:ins w:id="145" w:author="Andre, Marc [2]" w:date="2019-12-08T06:54:00Z">
        <w:r w:rsidR="003C3FA7">
          <w:rPr>
            <w:lang w:val="en-GB"/>
          </w:rPr>
          <w:t xml:space="preserve"> on the WGS84 ellipsoid</w:t>
        </w:r>
      </w:ins>
      <w:del w:id="146" w:author="Andre, Marc [2]" w:date="2019-12-08T06:54:00Z">
        <w:r w:rsidRPr="00131426" w:rsidDel="003C3FA7">
          <w:rPr>
            <w:lang w:val="en-GB"/>
          </w:rPr>
          <w:delText xml:space="preserve">in accordance with the Sporting Code, Section </w:delText>
        </w:r>
        <w:r w:rsidR="00B4231E" w:rsidDel="003C3FA7">
          <w:rPr>
            <w:lang w:val="en-GB"/>
          </w:rPr>
          <w:delText xml:space="preserve">1 </w:delText>
        </w:r>
        <w:r w:rsidR="0009471D" w:rsidDel="003C3FA7">
          <w:rPr>
            <w:lang w:val="en-GB"/>
          </w:rPr>
          <w:delText>Aerostats</w:delText>
        </w:r>
      </w:del>
      <w:commentRangeEnd w:id="143"/>
      <w:r w:rsidR="00752726">
        <w:rPr>
          <w:rStyle w:val="CommentReference"/>
        </w:rPr>
        <w:commentReference w:id="143"/>
      </w:r>
      <w:r w:rsidR="0009471D">
        <w:rPr>
          <w:lang w:val="en-GB"/>
        </w:rPr>
        <w:t>.</w:t>
      </w:r>
      <w:r w:rsidR="00641CCA">
        <w:rPr>
          <w:lang w:val="en-GB"/>
        </w:rPr>
        <w:t xml:space="preserve"> The reference point is</w:t>
      </w:r>
      <w:r w:rsidR="00577A8E">
        <w:rPr>
          <w:lang w:val="en-GB"/>
        </w:rPr>
        <w:t xml:space="preserve"> the coordinate of the </w:t>
      </w:r>
      <w:r w:rsidR="00A67033">
        <w:rPr>
          <w:lang w:val="en-GB"/>
        </w:rPr>
        <w:t>launch</w:t>
      </w:r>
      <w:r w:rsidR="00577A8E">
        <w:rPr>
          <w:lang w:val="en-GB"/>
        </w:rPr>
        <w:t xml:space="preserve"> platform.</w:t>
      </w:r>
    </w:p>
    <w:p w14:paraId="58E1FCEE" w14:textId="77777777" w:rsidR="00D87D3E" w:rsidRPr="00131426" w:rsidRDefault="004F6413" w:rsidP="004F6413">
      <w:pPr>
        <w:pStyle w:val="Heading4"/>
      </w:pPr>
      <w:r>
        <w:t xml:space="preserve">Holder of the </w:t>
      </w:r>
      <w:r w:rsidR="00D87D3E" w:rsidRPr="00131426">
        <w:t>Coupe Aéronautique Gordon Bennett T</w:t>
      </w:r>
      <w:r>
        <w:t>rophy</w:t>
      </w:r>
    </w:p>
    <w:p w14:paraId="4C8A118B" w14:textId="67CFDA82" w:rsidR="003C3FA7" w:rsidRDefault="003C3FA7" w:rsidP="004F6413">
      <w:pPr>
        <w:rPr>
          <w:ins w:id="147" w:author="Andre, Marc [2]" w:date="2019-12-08T06:51:00Z"/>
          <w:lang w:val="en-GB"/>
        </w:rPr>
      </w:pPr>
      <w:commentRangeStart w:id="148"/>
      <w:ins w:id="149" w:author="Andre, Marc [2]" w:date="2019-12-08T06:51:00Z">
        <w:r>
          <w:t xml:space="preserve">The NAC </w:t>
        </w:r>
        <w:proofErr w:type="spellStart"/>
        <w:r>
          <w:t>whose</w:t>
        </w:r>
        <w:proofErr w:type="spellEnd"/>
        <w:r>
          <w:t xml:space="preserve"> team </w:t>
        </w:r>
        <w:proofErr w:type="spellStart"/>
        <w:r>
          <w:t>wins</w:t>
        </w:r>
        <w:proofErr w:type="spellEnd"/>
        <w:r>
          <w:t xml:space="preserve"> the race </w:t>
        </w:r>
        <w:proofErr w:type="spellStart"/>
        <w:r>
          <w:t>will</w:t>
        </w:r>
        <w:proofErr w:type="spellEnd"/>
        <w:r>
          <w:t xml:space="preserve"> </w:t>
        </w:r>
        <w:proofErr w:type="spellStart"/>
        <w:r>
          <w:t>be</w:t>
        </w:r>
        <w:proofErr w:type="spellEnd"/>
        <w:r>
          <w:t xml:space="preserve"> the </w:t>
        </w:r>
        <w:proofErr w:type="spellStart"/>
        <w:r>
          <w:t>holder</w:t>
        </w:r>
        <w:proofErr w:type="spellEnd"/>
        <w:r>
          <w:t xml:space="preserve"> of the Coupe Aéronautique Gordon Bennett for one </w:t>
        </w:r>
        <w:proofErr w:type="spellStart"/>
        <w:r>
          <w:t>year</w:t>
        </w:r>
        <w:proofErr w:type="spellEnd"/>
        <w:r>
          <w:t xml:space="preserve">. An NAC </w:t>
        </w:r>
        <w:proofErr w:type="spellStart"/>
        <w:r>
          <w:t>shall</w:t>
        </w:r>
        <w:proofErr w:type="spellEnd"/>
        <w:r>
          <w:t xml:space="preserve"> </w:t>
        </w:r>
        <w:proofErr w:type="spellStart"/>
        <w:r>
          <w:t>become</w:t>
        </w:r>
        <w:proofErr w:type="spellEnd"/>
        <w:r>
          <w:t xml:space="preserve"> the final </w:t>
        </w:r>
        <w:proofErr w:type="spellStart"/>
        <w:r>
          <w:t>holder</w:t>
        </w:r>
        <w:proofErr w:type="spellEnd"/>
        <w:r>
          <w:t xml:space="preserve"> of the cup </w:t>
        </w:r>
        <w:proofErr w:type="spellStart"/>
        <w:r>
          <w:t>after</w:t>
        </w:r>
        <w:proofErr w:type="spellEnd"/>
        <w:r>
          <w:t xml:space="preserve"> </w:t>
        </w:r>
        <w:proofErr w:type="spellStart"/>
        <w:r>
          <w:t>winning</w:t>
        </w:r>
        <w:proofErr w:type="spellEnd"/>
        <w:r>
          <w:t xml:space="preserve"> </w:t>
        </w:r>
        <w:proofErr w:type="spellStart"/>
        <w:r>
          <w:t>three</w:t>
        </w:r>
        <w:proofErr w:type="spellEnd"/>
        <w:r>
          <w:t xml:space="preserve"> </w:t>
        </w:r>
        <w:proofErr w:type="spellStart"/>
        <w:r>
          <w:t>consecutive</w:t>
        </w:r>
        <w:proofErr w:type="spellEnd"/>
        <w:r>
          <w:t xml:space="preserve"> races.</w:t>
        </w:r>
        <w:commentRangeEnd w:id="148"/>
        <w:r>
          <w:rPr>
            <w:rStyle w:val="CommentReference"/>
          </w:rPr>
          <w:commentReference w:id="148"/>
        </w:r>
      </w:ins>
    </w:p>
    <w:p w14:paraId="70B116F7" w14:textId="3D2EEEC0" w:rsidR="00D87D3E" w:rsidRDefault="00D87D3E" w:rsidP="004F6413">
      <w:pPr>
        <w:rPr>
          <w:lang w:val="en-GB"/>
        </w:rPr>
      </w:pPr>
      <w:r w:rsidRPr="00131426">
        <w:rPr>
          <w:lang w:val="en-GB"/>
        </w:rPr>
        <w:t>The nationality of the team who wins the Coupe Aéronautique Gordon Bennett trophy</w:t>
      </w:r>
      <w:r w:rsidRPr="00131426" w:rsidDel="000B47B0">
        <w:rPr>
          <w:sz w:val="16"/>
          <w:lang w:val="en-GB"/>
        </w:rPr>
        <w:t xml:space="preserve"> </w:t>
      </w:r>
      <w:r w:rsidRPr="00131426">
        <w:rPr>
          <w:lang w:val="en-GB"/>
        </w:rPr>
        <w:t>determines the NAC which will hold the Coupe Aéronautique Gordon Bennett</w:t>
      </w:r>
      <w:r w:rsidRPr="00131426" w:rsidDel="000B47B0">
        <w:rPr>
          <w:sz w:val="16"/>
          <w:lang w:val="en-GB"/>
        </w:rPr>
        <w:t xml:space="preserve"> </w:t>
      </w:r>
      <w:r w:rsidRPr="00131426">
        <w:rPr>
          <w:lang w:val="en-GB"/>
        </w:rPr>
        <w:t>two years later.</w:t>
      </w:r>
    </w:p>
    <w:p w14:paraId="2B389A9D" w14:textId="3035C8D7" w:rsidR="009D286A" w:rsidRPr="00131426" w:rsidRDefault="009D286A" w:rsidP="004F6413">
      <w:pPr>
        <w:rPr>
          <w:lang w:val="en-GB"/>
        </w:rPr>
      </w:pPr>
      <w:r w:rsidRPr="009D286A">
        <w:rPr>
          <w:lang w:val="en-GB"/>
        </w:rPr>
        <w:t>It is the responsibility of the NAC holding the Coupe Aéronautique Gordon Bennett to organize the competition in its country two years after winning the Coupe. However, if for any reason this NAC renounces its prerogative, or it fails to meet any of the event requirements of deadlines published by the CIA, the CIA may entrust the organization of the event to another NAC.</w:t>
      </w:r>
    </w:p>
    <w:p w14:paraId="54CB0022" w14:textId="77777777" w:rsidR="00D87D3E" w:rsidRPr="00131426" w:rsidRDefault="004F6413" w:rsidP="004F6413">
      <w:pPr>
        <w:pStyle w:val="Heading4"/>
      </w:pPr>
      <w:r>
        <w:t>Publication of results</w:t>
      </w:r>
    </w:p>
    <w:p w14:paraId="0AD102AE" w14:textId="393BD234" w:rsidR="00D87D3E" w:rsidRPr="00131426" w:rsidRDefault="00D87D3E" w:rsidP="004F6413">
      <w:pPr>
        <w:rPr>
          <w:lang w:val="en-GB"/>
        </w:rPr>
      </w:pPr>
      <w:r w:rsidRPr="00131426">
        <w:rPr>
          <w:lang w:val="en-GB"/>
        </w:rPr>
        <w:t xml:space="preserve">The </w:t>
      </w:r>
      <w:r w:rsidR="00641CCA">
        <w:rPr>
          <w:lang w:val="en-GB"/>
        </w:rPr>
        <w:t>official</w:t>
      </w:r>
      <w:r w:rsidRPr="00131426">
        <w:rPr>
          <w:lang w:val="en-GB"/>
        </w:rPr>
        <w:t xml:space="preserve"> race results will be published within 24 hours after the </w:t>
      </w:r>
      <w:r w:rsidR="007705BD" w:rsidRPr="006C5939">
        <w:rPr>
          <w:lang w:val="en-GB"/>
        </w:rPr>
        <w:t xml:space="preserve">Event </w:t>
      </w:r>
      <w:r w:rsidR="004F6413" w:rsidRPr="006C5939">
        <w:rPr>
          <w:lang w:val="en-GB"/>
        </w:rPr>
        <w:t>Director</w:t>
      </w:r>
      <w:r w:rsidRPr="00131426">
        <w:rPr>
          <w:lang w:val="en-GB"/>
        </w:rPr>
        <w:t xml:space="preserve"> has been notified of the landing of the last balloon.</w:t>
      </w:r>
    </w:p>
    <w:p w14:paraId="0F607706" w14:textId="77777777" w:rsidR="00D87D3E" w:rsidRPr="00131426" w:rsidRDefault="007522E2" w:rsidP="007522E2">
      <w:pPr>
        <w:pStyle w:val="Heading1"/>
      </w:pPr>
      <w:bookmarkStart w:id="150" w:name="_Toc500663307"/>
      <w:r>
        <w:t>Flight Rules</w:t>
      </w:r>
      <w:bookmarkEnd w:id="150"/>
    </w:p>
    <w:p w14:paraId="02C2E24C" w14:textId="77777777" w:rsidR="00D87D3E" w:rsidRPr="00131426" w:rsidRDefault="007522E2" w:rsidP="007522E2">
      <w:pPr>
        <w:pStyle w:val="Heading4"/>
      </w:pPr>
      <w:r>
        <w:t>Flight conditions</w:t>
      </w:r>
    </w:p>
    <w:p w14:paraId="09702B2B" w14:textId="77777777" w:rsidR="00D87D3E" w:rsidRPr="00131426" w:rsidRDefault="00D87D3E" w:rsidP="007522E2">
      <w:pPr>
        <w:rPr>
          <w:lang w:val="en-GB"/>
        </w:rPr>
      </w:pPr>
      <w:r w:rsidRPr="00131426">
        <w:rPr>
          <w:lang w:val="en-GB"/>
        </w:rPr>
        <w:t>All flights will be carried out under Visual Flight Rules.</w:t>
      </w:r>
    </w:p>
    <w:p w14:paraId="2F34D4E2" w14:textId="77777777" w:rsidR="00D87D3E" w:rsidRPr="00131426" w:rsidRDefault="007522E2" w:rsidP="007522E2">
      <w:pPr>
        <w:pStyle w:val="Heading4"/>
      </w:pPr>
      <w:r>
        <w:t>Launch</w:t>
      </w:r>
    </w:p>
    <w:p w14:paraId="18D7BEC8" w14:textId="77777777" w:rsidR="007522E2" w:rsidRDefault="00D87D3E" w:rsidP="007522E2">
      <w:pPr>
        <w:rPr>
          <w:lang w:val="en-GB"/>
        </w:rPr>
      </w:pPr>
      <w:r w:rsidRPr="00131426">
        <w:rPr>
          <w:lang w:val="en-GB"/>
        </w:rPr>
        <w:t xml:space="preserve">Weather permitting the balloons will launch on </w:t>
      </w:r>
      <w:r w:rsidRPr="00862443">
        <w:rPr>
          <w:highlight w:val="yellow"/>
          <w:lang w:val="en-GB"/>
        </w:rPr>
        <w:t>&lt;* date *&gt;</w:t>
      </w:r>
      <w:r w:rsidRPr="00131426">
        <w:rPr>
          <w:lang w:val="en-GB"/>
        </w:rPr>
        <w:t xml:space="preserve"> after </w:t>
      </w:r>
      <w:r w:rsidRPr="00862443">
        <w:rPr>
          <w:highlight w:val="yellow"/>
          <w:lang w:val="en-GB"/>
        </w:rPr>
        <w:t xml:space="preserve">&lt;* time </w:t>
      </w:r>
      <w:r w:rsidR="007522E2" w:rsidRPr="00862443">
        <w:rPr>
          <w:highlight w:val="yellow"/>
          <w:lang w:val="en-GB"/>
        </w:rPr>
        <w:t>UTC</w:t>
      </w:r>
      <w:r w:rsidRPr="00862443">
        <w:rPr>
          <w:highlight w:val="yellow"/>
          <w:lang w:val="en-GB"/>
        </w:rPr>
        <w:t>*&gt;</w:t>
      </w:r>
      <w:r w:rsidRPr="00131426">
        <w:rPr>
          <w:lang w:val="en-GB"/>
        </w:rPr>
        <w:t>.</w:t>
      </w:r>
    </w:p>
    <w:p w14:paraId="27BEBD56" w14:textId="77777777" w:rsidR="007522E2" w:rsidRDefault="00D87D3E" w:rsidP="007522E2">
      <w:pPr>
        <w:rPr>
          <w:lang w:val="en-GB"/>
        </w:rPr>
      </w:pPr>
      <w:r w:rsidRPr="00131426">
        <w:rPr>
          <w:lang w:val="en-GB"/>
        </w:rPr>
        <w:t xml:space="preserve">A delay to </w:t>
      </w:r>
      <w:r w:rsidRPr="00862443">
        <w:rPr>
          <w:highlight w:val="yellow"/>
          <w:lang w:val="en-GB"/>
        </w:rPr>
        <w:t xml:space="preserve">&lt;* date </w:t>
      </w:r>
      <w:r w:rsidR="007522E2" w:rsidRPr="00862443">
        <w:rPr>
          <w:highlight w:val="yellow"/>
          <w:lang w:val="en-GB"/>
        </w:rPr>
        <w:t>/ time UTC</w:t>
      </w:r>
      <w:r w:rsidRPr="00862443">
        <w:rPr>
          <w:highlight w:val="yellow"/>
          <w:lang w:val="en-GB"/>
        </w:rPr>
        <w:t>*&gt;</w:t>
      </w:r>
      <w:r w:rsidRPr="00131426">
        <w:rPr>
          <w:lang w:val="en-GB"/>
        </w:rPr>
        <w:t xml:space="preserve"> may be used if </w:t>
      </w:r>
      <w:proofErr w:type="gramStart"/>
      <w:r w:rsidRPr="00131426">
        <w:rPr>
          <w:lang w:val="en-GB"/>
        </w:rPr>
        <w:t>necessary</w:t>
      </w:r>
      <w:proofErr w:type="gramEnd"/>
      <w:r w:rsidRPr="00131426">
        <w:rPr>
          <w:lang w:val="en-GB"/>
        </w:rPr>
        <w:t xml:space="preserve"> to assure a safe and successful race.</w:t>
      </w:r>
    </w:p>
    <w:p w14:paraId="215C1809" w14:textId="77777777" w:rsidR="006F7F62" w:rsidRPr="003E5EBA" w:rsidRDefault="006F7F62" w:rsidP="006F7F62">
      <w:pPr>
        <w:rPr>
          <w:lang w:val="en-US"/>
        </w:rPr>
      </w:pPr>
      <w:r w:rsidRPr="003E5EBA">
        <w:rPr>
          <w:lang w:val="en-US"/>
        </w:rPr>
        <w:t>The order of departure will be decided by two separate draws. The first will fix the order of departure of the NACs. The second will fix the order of departure of the different balloons of each NAC. The balloons will depart in the following order:</w:t>
      </w:r>
    </w:p>
    <w:p w14:paraId="6512D4EE" w14:textId="77777777" w:rsidR="006F7F62" w:rsidRPr="001F148A" w:rsidRDefault="006F7F62" w:rsidP="006F7F62">
      <w:pPr>
        <w:pStyle w:val="ListParagraph"/>
        <w:numPr>
          <w:ilvl w:val="0"/>
          <w:numId w:val="34"/>
        </w:numPr>
        <w:rPr>
          <w:lang w:val="en-US"/>
        </w:rPr>
      </w:pPr>
      <w:r w:rsidRPr="001F148A">
        <w:rPr>
          <w:lang w:val="en-US"/>
        </w:rPr>
        <w:t>The first balloon of the first NAC;</w:t>
      </w:r>
    </w:p>
    <w:p w14:paraId="1E7F8920" w14:textId="77777777" w:rsidR="006F7F62" w:rsidRPr="001F148A" w:rsidRDefault="006F7F62" w:rsidP="006F7F62">
      <w:pPr>
        <w:pStyle w:val="ListParagraph"/>
        <w:numPr>
          <w:ilvl w:val="0"/>
          <w:numId w:val="34"/>
        </w:numPr>
        <w:rPr>
          <w:lang w:val="en-US"/>
        </w:rPr>
      </w:pPr>
      <w:r w:rsidRPr="001F148A">
        <w:rPr>
          <w:lang w:val="en-US"/>
        </w:rPr>
        <w:t>The first balloon of the second NAC;</w:t>
      </w:r>
    </w:p>
    <w:p w14:paraId="1DBC6239" w14:textId="77777777" w:rsidR="006F7F62" w:rsidRPr="001F148A" w:rsidRDefault="006F7F62" w:rsidP="006F7F62">
      <w:pPr>
        <w:pStyle w:val="ListParagraph"/>
        <w:numPr>
          <w:ilvl w:val="0"/>
          <w:numId w:val="34"/>
        </w:numPr>
        <w:rPr>
          <w:lang w:val="en-US"/>
        </w:rPr>
      </w:pPr>
      <w:r w:rsidRPr="001F148A">
        <w:rPr>
          <w:lang w:val="en-US"/>
        </w:rPr>
        <w:t>The first balloon of the third NAC; etc.</w:t>
      </w:r>
    </w:p>
    <w:p w14:paraId="5F10F720" w14:textId="77777777" w:rsidR="006F7F62" w:rsidRPr="001F148A" w:rsidRDefault="006F7F62" w:rsidP="006F7F62">
      <w:pPr>
        <w:pStyle w:val="ListParagraph"/>
        <w:numPr>
          <w:ilvl w:val="0"/>
          <w:numId w:val="34"/>
        </w:numPr>
        <w:rPr>
          <w:lang w:val="en-US"/>
        </w:rPr>
      </w:pPr>
      <w:r w:rsidRPr="001F148A">
        <w:rPr>
          <w:lang w:val="en-US"/>
        </w:rPr>
        <w:t>The second balloon of the first NAC;</w:t>
      </w:r>
    </w:p>
    <w:p w14:paraId="28E57F56" w14:textId="77777777" w:rsidR="006F7F62" w:rsidRPr="001F148A" w:rsidRDefault="006F7F62" w:rsidP="006F7F62">
      <w:pPr>
        <w:pStyle w:val="ListParagraph"/>
        <w:numPr>
          <w:ilvl w:val="0"/>
          <w:numId w:val="34"/>
        </w:numPr>
        <w:rPr>
          <w:lang w:val="en-US"/>
        </w:rPr>
      </w:pPr>
      <w:r w:rsidRPr="001F148A">
        <w:rPr>
          <w:lang w:val="en-US"/>
        </w:rPr>
        <w:t>The second balloon of the second NAC;</w:t>
      </w:r>
    </w:p>
    <w:p w14:paraId="0752D1A0" w14:textId="77777777" w:rsidR="006F7F62" w:rsidRPr="001F148A" w:rsidRDefault="006F7F62" w:rsidP="006F7F62">
      <w:pPr>
        <w:pStyle w:val="ListParagraph"/>
        <w:numPr>
          <w:ilvl w:val="0"/>
          <w:numId w:val="34"/>
        </w:numPr>
        <w:rPr>
          <w:lang w:val="en-US"/>
        </w:rPr>
      </w:pPr>
      <w:r w:rsidRPr="001F148A">
        <w:rPr>
          <w:lang w:val="en-US"/>
        </w:rPr>
        <w:lastRenderedPageBreak/>
        <w:t>The second balloon of the third NAC; etc.</w:t>
      </w:r>
    </w:p>
    <w:p w14:paraId="0F409044" w14:textId="77777777" w:rsidR="006F7F62" w:rsidRPr="001F148A" w:rsidRDefault="006F7F62" w:rsidP="006F7F62">
      <w:pPr>
        <w:pStyle w:val="ListParagraph"/>
        <w:numPr>
          <w:ilvl w:val="0"/>
          <w:numId w:val="34"/>
        </w:numPr>
        <w:rPr>
          <w:lang w:val="en-US"/>
        </w:rPr>
      </w:pPr>
      <w:r w:rsidRPr="001F148A">
        <w:rPr>
          <w:lang w:val="en-US"/>
        </w:rPr>
        <w:t>until all balloons have taken off.</w:t>
      </w:r>
    </w:p>
    <w:p w14:paraId="5B7250B0" w14:textId="28EDD396" w:rsidR="00D87D3E" w:rsidRPr="00131426" w:rsidRDefault="00D87D3E" w:rsidP="007522E2">
      <w:pPr>
        <w:rPr>
          <w:lang w:val="en-GB"/>
        </w:rPr>
      </w:pPr>
      <w:r w:rsidRPr="00131426">
        <w:rPr>
          <w:lang w:val="en-GB"/>
        </w:rPr>
        <w:t xml:space="preserve">All balloons will launch within a time window fixed by the </w:t>
      </w:r>
      <w:r w:rsidR="008815DA">
        <w:rPr>
          <w:lang w:val="en-GB"/>
        </w:rPr>
        <w:t xml:space="preserve">Event </w:t>
      </w:r>
      <w:r w:rsidRPr="00131426">
        <w:rPr>
          <w:lang w:val="en-GB"/>
        </w:rPr>
        <w:t xml:space="preserve">Director. As a guide, balloons will be launched at intervals between three and five minutes </w:t>
      </w:r>
      <w:proofErr w:type="gramStart"/>
      <w:r w:rsidRPr="00131426">
        <w:rPr>
          <w:lang w:val="en-GB"/>
        </w:rPr>
        <w:t>as long as</w:t>
      </w:r>
      <w:proofErr w:type="gramEnd"/>
      <w:r w:rsidRPr="00131426">
        <w:rPr>
          <w:lang w:val="en-GB"/>
        </w:rPr>
        <w:t xml:space="preserve"> it is safe to do so. Launch masters will give </w:t>
      </w:r>
      <w:r w:rsidR="007522E2">
        <w:rPr>
          <w:lang w:val="en-GB"/>
        </w:rPr>
        <w:t>each crew permission to launch.</w:t>
      </w:r>
    </w:p>
    <w:p w14:paraId="4B8E5A39" w14:textId="77777777" w:rsidR="00D87D3E" w:rsidRPr="00131426" w:rsidRDefault="00D87D3E" w:rsidP="007522E2">
      <w:pPr>
        <w:rPr>
          <w:lang w:val="en-GB"/>
        </w:rPr>
      </w:pPr>
      <w:r w:rsidRPr="00131426">
        <w:rPr>
          <w:lang w:val="en-GB"/>
        </w:rPr>
        <w:t>Permission to launch does not relieve the pilots of complete responsibility for his take-off, including adequate lift to clear all obstacles and other balloons and to continue safely in flight.</w:t>
      </w:r>
    </w:p>
    <w:p w14:paraId="2F281C9E" w14:textId="16CCA96D" w:rsidR="00D87D3E" w:rsidRDefault="00D87D3E" w:rsidP="007522E2">
      <w:pPr>
        <w:rPr>
          <w:lang w:val="en-GB"/>
        </w:rPr>
      </w:pPr>
      <w:r w:rsidRPr="00131426">
        <w:rPr>
          <w:lang w:val="en-GB"/>
        </w:rPr>
        <w:t>If a pilot is not ready for take-off at the appointed time, he shall move to the end of the launch order</w:t>
      </w:r>
      <w:r w:rsidR="00194CE6">
        <w:rPr>
          <w:lang w:val="en-GB"/>
        </w:rPr>
        <w:t xml:space="preserve"> and may be penalized</w:t>
      </w:r>
      <w:r w:rsidRPr="00131426">
        <w:rPr>
          <w:lang w:val="en-GB"/>
        </w:rPr>
        <w:t>.</w:t>
      </w:r>
    </w:p>
    <w:p w14:paraId="67AF1DF0" w14:textId="77777777" w:rsidR="00D87D3E" w:rsidRPr="00131426" w:rsidRDefault="007522E2" w:rsidP="007522E2">
      <w:pPr>
        <w:pStyle w:val="Heading4"/>
      </w:pPr>
      <w:bookmarkStart w:id="151" w:name="_Ref500602109"/>
      <w:r>
        <w:t>Airspace</w:t>
      </w:r>
      <w:bookmarkEnd w:id="151"/>
    </w:p>
    <w:p w14:paraId="7C52BCCD" w14:textId="7796552B" w:rsidR="006F7F62" w:rsidRDefault="00233187" w:rsidP="00F60705">
      <w:pPr>
        <w:rPr>
          <w:lang w:val="en-GB"/>
        </w:rPr>
      </w:pPr>
      <w:r>
        <w:rPr>
          <w:lang w:val="en-GB"/>
        </w:rPr>
        <w:t>A definition of the potential competition area</w:t>
      </w:r>
      <w:r w:rsidR="00AD2D74">
        <w:rPr>
          <w:lang w:val="en-GB"/>
        </w:rPr>
        <w:t xml:space="preserve"> must be published 60 days in advance of the event. The final </w:t>
      </w:r>
      <w:r>
        <w:rPr>
          <w:lang w:val="en-GB"/>
        </w:rPr>
        <w:t>definition</w:t>
      </w:r>
      <w:r w:rsidR="00AD2D74">
        <w:rPr>
          <w:lang w:val="en-GB"/>
        </w:rPr>
        <w:t xml:space="preserve"> must be confirmed at the general briefing. </w:t>
      </w:r>
      <w:r>
        <w:rPr>
          <w:lang w:val="en-GB"/>
        </w:rPr>
        <w:t xml:space="preserve">The competition area </w:t>
      </w:r>
      <w:r w:rsidR="006F7F62" w:rsidRPr="006F7F62">
        <w:rPr>
          <w:lang w:val="en-GB"/>
        </w:rPr>
        <w:t>must be open to all participating pilots and teams</w:t>
      </w:r>
      <w:r w:rsidR="006F7F62">
        <w:rPr>
          <w:lang w:val="en-GB"/>
        </w:rPr>
        <w:t>.</w:t>
      </w:r>
    </w:p>
    <w:p w14:paraId="29B2B45B" w14:textId="6ABBADCE" w:rsidR="00AD2D74" w:rsidRDefault="006F7F62" w:rsidP="00862443">
      <w:pPr>
        <w:rPr>
          <w:lang w:val="en-GB"/>
        </w:rPr>
      </w:pPr>
      <w:r>
        <w:rPr>
          <w:lang w:val="en-GB"/>
        </w:rPr>
        <w:t>The Event Director should define other airspace limitations such as procedures for airspace over international waters prior to take-off.</w:t>
      </w:r>
    </w:p>
    <w:p w14:paraId="441C6CC2" w14:textId="5CFFC7BE" w:rsidR="00D87D3E" w:rsidRPr="00131426" w:rsidRDefault="00D87D3E" w:rsidP="007522E2">
      <w:pPr>
        <w:rPr>
          <w:lang w:val="en-GB"/>
        </w:rPr>
      </w:pPr>
      <w:r w:rsidRPr="00131426">
        <w:rPr>
          <w:lang w:val="en-GB"/>
        </w:rPr>
        <w:t xml:space="preserve">Pilots must be familiar with and abide by the applicable aviation regulations of the countries. Pilots </w:t>
      </w:r>
      <w:r w:rsidR="00194CE6">
        <w:rPr>
          <w:lang w:val="en-GB"/>
        </w:rPr>
        <w:t>are</w:t>
      </w:r>
      <w:r w:rsidRPr="00131426">
        <w:rPr>
          <w:lang w:val="en-GB"/>
        </w:rPr>
        <w:t xml:space="preserve"> required to log all ATC clearances </w:t>
      </w:r>
      <w:r w:rsidR="004513DB">
        <w:rPr>
          <w:lang w:val="en-GB"/>
        </w:rPr>
        <w:t xml:space="preserve">(ATC log) </w:t>
      </w:r>
      <w:r w:rsidRPr="00131426">
        <w:rPr>
          <w:lang w:val="en-GB"/>
        </w:rPr>
        <w:t xml:space="preserve">given </w:t>
      </w:r>
      <w:proofErr w:type="spellStart"/>
      <w:r w:rsidRPr="00131426">
        <w:rPr>
          <w:lang w:val="en-GB"/>
        </w:rPr>
        <w:t>en</w:t>
      </w:r>
      <w:proofErr w:type="spellEnd"/>
      <w:r w:rsidR="00C92C36">
        <w:rPr>
          <w:lang w:val="en-GB"/>
        </w:rPr>
        <w:t xml:space="preserve"> </w:t>
      </w:r>
      <w:r w:rsidRPr="00131426">
        <w:rPr>
          <w:lang w:val="en-GB"/>
        </w:rPr>
        <w:t xml:space="preserve">route; these must be returned to the </w:t>
      </w:r>
      <w:r w:rsidR="008815DA">
        <w:rPr>
          <w:lang w:val="en-GB"/>
        </w:rPr>
        <w:t xml:space="preserve">Event </w:t>
      </w:r>
      <w:r w:rsidRPr="00131426">
        <w:rPr>
          <w:lang w:val="en-GB"/>
        </w:rPr>
        <w:t>Director in a sealed envelope for investigation i</w:t>
      </w:r>
      <w:r w:rsidR="007522E2">
        <w:rPr>
          <w:lang w:val="en-GB"/>
        </w:rPr>
        <w:t>n</w:t>
      </w:r>
      <w:r w:rsidRPr="00131426">
        <w:rPr>
          <w:lang w:val="en-GB"/>
        </w:rPr>
        <w:t xml:space="preserve"> case of suspected violations.</w:t>
      </w:r>
    </w:p>
    <w:p w14:paraId="11852FE3" w14:textId="17F6980F" w:rsidR="00D87D3E" w:rsidRPr="007522E2" w:rsidRDefault="00D87D3E" w:rsidP="007522E2">
      <w:pPr>
        <w:rPr>
          <w:color w:val="000000"/>
          <w:lang w:val="en-GB"/>
        </w:rPr>
      </w:pPr>
      <w:r w:rsidRPr="00131426">
        <w:rPr>
          <w:lang w:val="en-GB"/>
        </w:rPr>
        <w:t xml:space="preserve">Infringements of Aviation regulations are in the first instance a matter between the pilot and the Aviation Authorities. If the </w:t>
      </w:r>
      <w:r w:rsidR="008815DA">
        <w:rPr>
          <w:lang w:val="en-GB"/>
        </w:rPr>
        <w:t xml:space="preserve">Event </w:t>
      </w:r>
      <w:r w:rsidRPr="00131426">
        <w:rPr>
          <w:lang w:val="en-GB"/>
        </w:rPr>
        <w:t xml:space="preserve">Director receives information from an Aviation Authority that air law may have been violated, he should investigate and </w:t>
      </w:r>
      <w:proofErr w:type="gramStart"/>
      <w:r w:rsidRPr="00131426">
        <w:rPr>
          <w:lang w:val="en-GB"/>
        </w:rPr>
        <w:t>take action</w:t>
      </w:r>
      <w:proofErr w:type="gramEnd"/>
      <w:r w:rsidRPr="00131426">
        <w:rPr>
          <w:lang w:val="en-GB"/>
        </w:rPr>
        <w:t xml:space="preserve"> as appropriate</w:t>
      </w:r>
      <w:r w:rsidRPr="00131426">
        <w:rPr>
          <w:color w:val="000000"/>
          <w:lang w:val="en-GB"/>
        </w:rPr>
        <w:t xml:space="preserve">. Pilots who are not able to comply with ATC instructions will be penalized </w:t>
      </w:r>
      <w:r w:rsidR="00C92C36" w:rsidRPr="00131426">
        <w:rPr>
          <w:color w:val="000000"/>
          <w:lang w:val="en-GB"/>
        </w:rPr>
        <w:t xml:space="preserve">under </w:t>
      </w:r>
      <w:r w:rsidR="00862443" w:rsidRPr="00194CE6">
        <w:rPr>
          <w:lang w:val="en-GB"/>
        </w:rPr>
        <w:t xml:space="preserve">FAI Sporting Code </w:t>
      </w:r>
      <w:r w:rsidR="00862443" w:rsidRPr="00194CE6">
        <w:rPr>
          <w:color w:val="000000"/>
          <w:lang w:val="en-GB"/>
        </w:rPr>
        <w:t>Section 1 Aerostats</w:t>
      </w:r>
      <w:r w:rsidR="00862443" w:rsidRPr="00194CE6">
        <w:rPr>
          <w:rStyle w:val="CommentReference"/>
          <w:lang w:val="en-US"/>
        </w:rPr>
        <w:t>,</w:t>
      </w:r>
      <w:r w:rsidR="00862443" w:rsidRPr="00194CE6">
        <w:rPr>
          <w:lang w:val="en-GB"/>
        </w:rPr>
        <w:t xml:space="preserve"> </w:t>
      </w:r>
      <w:r w:rsidR="00862443" w:rsidRPr="00194CE6">
        <w:rPr>
          <w:color w:val="000000"/>
          <w:lang w:val="en-GB"/>
        </w:rPr>
        <w:t>ANNEX 5.</w:t>
      </w:r>
    </w:p>
    <w:p w14:paraId="3D8AD009" w14:textId="77777777" w:rsidR="00D87D3E" w:rsidRPr="00131426" w:rsidRDefault="007522E2" w:rsidP="007522E2">
      <w:pPr>
        <w:pStyle w:val="Heading4"/>
      </w:pPr>
      <w:bookmarkStart w:id="152" w:name="_Ref500602077"/>
      <w:r>
        <w:t>Penalties</w:t>
      </w:r>
      <w:bookmarkEnd w:id="152"/>
    </w:p>
    <w:p w14:paraId="115BC86E" w14:textId="715675A0" w:rsidR="007522E2" w:rsidRDefault="00D87D3E" w:rsidP="007522E2">
      <w:pPr>
        <w:rPr>
          <w:lang w:val="en-GB"/>
        </w:rPr>
      </w:pPr>
      <w:r w:rsidRPr="00131426">
        <w:rPr>
          <w:lang w:val="en-GB"/>
        </w:rPr>
        <w:t xml:space="preserve">Penalties will be based on the FAI </w:t>
      </w:r>
      <w:r w:rsidR="007522E2">
        <w:rPr>
          <w:lang w:val="en-GB"/>
        </w:rPr>
        <w:t>Sporting Code</w:t>
      </w:r>
      <w:r w:rsidR="00862443">
        <w:rPr>
          <w:lang w:val="en-GB"/>
        </w:rPr>
        <w:t xml:space="preserve"> </w:t>
      </w:r>
      <w:r w:rsidR="00862443">
        <w:rPr>
          <w:color w:val="000000"/>
          <w:lang w:val="en-GB"/>
        </w:rPr>
        <w:t>Section 1 Aerostats</w:t>
      </w:r>
      <w:r w:rsidR="00862443" w:rsidRPr="00004020">
        <w:rPr>
          <w:rStyle w:val="CommentReference"/>
          <w:lang w:val="en-US"/>
        </w:rPr>
        <w:t>,</w:t>
      </w:r>
      <w:r w:rsidR="007522E2">
        <w:rPr>
          <w:lang w:val="en-GB"/>
        </w:rPr>
        <w:t xml:space="preserve"> </w:t>
      </w:r>
      <w:r w:rsidR="00862443">
        <w:rPr>
          <w:color w:val="000000"/>
          <w:lang w:val="en-GB"/>
        </w:rPr>
        <w:t xml:space="preserve">ANNEX 5. </w:t>
      </w:r>
    </w:p>
    <w:p w14:paraId="0924F1AA" w14:textId="77777777" w:rsidR="007522E2" w:rsidRDefault="00D87D3E" w:rsidP="007522E2">
      <w:pPr>
        <w:rPr>
          <w:lang w:val="en-GB"/>
        </w:rPr>
      </w:pPr>
      <w:r w:rsidRPr="00131426">
        <w:rPr>
          <w:lang w:val="en-GB"/>
        </w:rPr>
        <w:t>In a case where a technical infringement of the rules or failure to comply with requirements caused by mistake or inadvertence has occurred and no advantage has been attained, the competitor concerned will, as a guide, be penalized by a reduction of not les</w:t>
      </w:r>
      <w:r w:rsidR="007522E2">
        <w:rPr>
          <w:lang w:val="en-GB"/>
        </w:rPr>
        <w:t>s than 2% of the best distance.</w:t>
      </w:r>
    </w:p>
    <w:p w14:paraId="6957C818" w14:textId="77777777" w:rsidR="007522E2" w:rsidRDefault="00D87D3E" w:rsidP="007522E2">
      <w:pPr>
        <w:rPr>
          <w:lang w:val="en-GB"/>
        </w:rPr>
      </w:pPr>
      <w:r w:rsidRPr="00131426">
        <w:rPr>
          <w:lang w:val="en-GB"/>
        </w:rPr>
        <w:t>Serious infringement, such as dangerous or hazardous actions or repetitions of lesser infringements will be penalized by a reduction of not les</w:t>
      </w:r>
      <w:r w:rsidR="007522E2">
        <w:rPr>
          <w:lang w:val="en-GB"/>
        </w:rPr>
        <w:t>s than 5% of the best distance.</w:t>
      </w:r>
    </w:p>
    <w:p w14:paraId="67A4298B" w14:textId="3431AE79" w:rsidR="00D87D3E" w:rsidRDefault="00D87D3E" w:rsidP="007522E2">
      <w:pPr>
        <w:rPr>
          <w:lang w:val="en-GB"/>
        </w:rPr>
      </w:pPr>
      <w:r w:rsidRPr="00131426">
        <w:rPr>
          <w:lang w:val="en-GB"/>
        </w:rPr>
        <w:t>Unsportsmanlike behavio</w:t>
      </w:r>
      <w:r w:rsidR="00EE0958">
        <w:rPr>
          <w:lang w:val="en-GB"/>
        </w:rPr>
        <w:t>u</w:t>
      </w:r>
      <w:r w:rsidRPr="00131426">
        <w:rPr>
          <w:lang w:val="en-GB"/>
        </w:rPr>
        <w:t>r which includes deliberate attempts to deceive or mislead officials, intentional airspace violations, falsification of documents or repeated serious infringements of rules should, as a guide, result in disqualification.</w:t>
      </w:r>
    </w:p>
    <w:p w14:paraId="1FDA97C2" w14:textId="77777777" w:rsidR="00D87D3E" w:rsidRDefault="007522E2" w:rsidP="007522E2">
      <w:pPr>
        <w:pStyle w:val="Heading4"/>
      </w:pPr>
      <w:r>
        <w:t>Airspace penalties</w:t>
      </w:r>
    </w:p>
    <w:p w14:paraId="1FFCB449" w14:textId="12862B46" w:rsidR="00D87D3E" w:rsidRPr="009A1F90" w:rsidRDefault="00D87D3E" w:rsidP="004C6405">
      <w:pPr>
        <w:rPr>
          <w:lang w:val="en-GB" w:eastAsia="en-US"/>
        </w:rPr>
      </w:pPr>
      <w:r w:rsidRPr="009A1F90">
        <w:rPr>
          <w:lang w:val="en-GB"/>
        </w:rPr>
        <w:t>Failure to comply with airsp</w:t>
      </w:r>
      <w:r w:rsidR="00376569">
        <w:rPr>
          <w:lang w:val="en-GB"/>
        </w:rPr>
        <w:t>ace regulations or requirements</w:t>
      </w:r>
      <w:r w:rsidR="00CC7C5E" w:rsidRPr="00C92C36">
        <w:rPr>
          <w:lang w:val="en-GB"/>
        </w:rPr>
        <w:t xml:space="preserve"> </w:t>
      </w:r>
      <w:r w:rsidR="00CC7C5E">
        <w:rPr>
          <w:lang w:val="en-GB"/>
        </w:rPr>
        <w:t xml:space="preserve">– </w:t>
      </w:r>
      <w:r w:rsidRPr="009A1F90">
        <w:rPr>
          <w:lang w:val="en-GB"/>
        </w:rPr>
        <w:t xml:space="preserve">given to pilots </w:t>
      </w:r>
      <w:r w:rsidR="00EE0958">
        <w:rPr>
          <w:lang w:val="en-GB"/>
        </w:rPr>
        <w:t xml:space="preserve">by the Event Director </w:t>
      </w:r>
      <w:r w:rsidR="00CC7C5E">
        <w:rPr>
          <w:lang w:val="en-GB"/>
        </w:rPr>
        <w:t>in wri</w:t>
      </w:r>
      <w:r w:rsidR="00CC7C5E">
        <w:rPr>
          <w:lang w:val="en-GB"/>
        </w:rPr>
        <w:softHyphen/>
        <w:t xml:space="preserve">ting </w:t>
      </w:r>
      <w:r w:rsidR="00CC7C5E" w:rsidRPr="00C92C36">
        <w:rPr>
          <w:lang w:val="en-GB"/>
        </w:rPr>
        <w:t>in any pre take-off briefing</w:t>
      </w:r>
      <w:r w:rsidR="00CC7C5E">
        <w:rPr>
          <w:lang w:val="en-GB"/>
        </w:rPr>
        <w:t>s</w:t>
      </w:r>
      <w:r w:rsidR="00C92C36" w:rsidRPr="00C92C36">
        <w:rPr>
          <w:lang w:val="en-GB"/>
        </w:rPr>
        <w:t xml:space="preserve"> </w:t>
      </w:r>
      <w:r w:rsidR="00CC7C5E">
        <w:rPr>
          <w:lang w:val="en-GB"/>
        </w:rPr>
        <w:t xml:space="preserve">– </w:t>
      </w:r>
      <w:r w:rsidRPr="00C92C36">
        <w:rPr>
          <w:lang w:val="en-GB"/>
        </w:rPr>
        <w:t>may</w:t>
      </w:r>
      <w:r w:rsidRPr="009A1F90">
        <w:rPr>
          <w:lang w:val="en-GB"/>
        </w:rPr>
        <w:t xml:space="preserve"> result in</w:t>
      </w:r>
      <w:r w:rsidR="004C6405">
        <w:rPr>
          <w:lang w:val="en-GB"/>
        </w:rPr>
        <w:t xml:space="preserve"> a </w:t>
      </w:r>
      <w:r w:rsidRPr="009A1F90">
        <w:rPr>
          <w:lang w:val="en-GB"/>
        </w:rPr>
        <w:t xml:space="preserve">penalty even though pilots may </w:t>
      </w:r>
      <w:r w:rsidR="004C6405">
        <w:rPr>
          <w:lang w:val="en-GB"/>
        </w:rPr>
        <w:t xml:space="preserve">have </w:t>
      </w:r>
      <w:r w:rsidRPr="009A1F90">
        <w:rPr>
          <w:lang w:val="en-GB"/>
        </w:rPr>
        <w:t>receive</w:t>
      </w:r>
      <w:r w:rsidR="004C6405">
        <w:rPr>
          <w:lang w:val="en-GB"/>
        </w:rPr>
        <w:t>d an</w:t>
      </w:r>
      <w:r w:rsidRPr="009A1F90">
        <w:rPr>
          <w:lang w:val="en-GB"/>
        </w:rPr>
        <w:t xml:space="preserve"> </w:t>
      </w:r>
      <w:r w:rsidR="004C6405">
        <w:rPr>
          <w:lang w:val="en-GB"/>
        </w:rPr>
        <w:t>individual ATC clearance</w:t>
      </w:r>
      <w:r w:rsidR="00EE0958">
        <w:rPr>
          <w:lang w:val="en-GB"/>
        </w:rPr>
        <w:t xml:space="preserve"> prior or during the flight.</w:t>
      </w:r>
    </w:p>
    <w:p w14:paraId="3C9D20F2" w14:textId="34A09851" w:rsidR="00D87D3E" w:rsidRPr="00EE7982" w:rsidRDefault="004C6405" w:rsidP="004C6405">
      <w:pPr>
        <w:pStyle w:val="Heading1"/>
      </w:pPr>
      <w:bookmarkStart w:id="153" w:name="_Toc500663308"/>
      <w:r>
        <w:rPr>
          <w:sz w:val="28"/>
          <w:szCs w:val="28"/>
        </w:rPr>
        <w:t>Landing</w:t>
      </w:r>
      <w:bookmarkEnd w:id="153"/>
    </w:p>
    <w:p w14:paraId="7305C83E" w14:textId="77777777" w:rsidR="00D87D3E" w:rsidRPr="00131426" w:rsidRDefault="004C6405" w:rsidP="004C6405">
      <w:pPr>
        <w:pStyle w:val="Heading4"/>
      </w:pPr>
      <w:r>
        <w:t>Landing position</w:t>
      </w:r>
    </w:p>
    <w:p w14:paraId="3FDFD4AE" w14:textId="7633F1A9" w:rsidR="004C6405" w:rsidRDefault="00D87D3E" w:rsidP="004C6405">
      <w:pPr>
        <w:rPr>
          <w:lang w:val="en-GB"/>
        </w:rPr>
      </w:pPr>
      <w:commentRangeStart w:id="154"/>
      <w:r w:rsidRPr="00131426">
        <w:rPr>
          <w:lang w:val="en-GB"/>
        </w:rPr>
        <w:t xml:space="preserve">The precise point at which any part of the aerostat's basket, car or gondola comes to rest </w:t>
      </w:r>
      <w:del w:id="155" w:author="Andre, Marc [2]" w:date="2020-02-20T21:28:00Z">
        <w:r w:rsidRPr="00131426" w:rsidDel="009754DE">
          <w:rPr>
            <w:lang w:val="en-GB"/>
          </w:rPr>
          <w:delText>on the ground or makes more than brief contact with any water surface, or anything attached to, or resting on, the ground</w:delText>
        </w:r>
        <w:r w:rsidR="004C6405" w:rsidDel="009754DE">
          <w:rPr>
            <w:lang w:val="en-GB"/>
          </w:rPr>
          <w:delText xml:space="preserve"> or water </w:delText>
        </w:r>
      </w:del>
      <w:r w:rsidR="004C6405">
        <w:rPr>
          <w:lang w:val="en-GB"/>
        </w:rPr>
        <w:t>is the landing point.</w:t>
      </w:r>
    </w:p>
    <w:p w14:paraId="013A6FC1" w14:textId="170BDA62" w:rsidR="00752726" w:rsidRDefault="00D87D3E" w:rsidP="00752726">
      <w:pPr>
        <w:rPr>
          <w:ins w:id="156" w:author="Andre, Marc [2]" w:date="2020-02-23T21:33:00Z"/>
          <w:lang w:val="en-GB"/>
        </w:rPr>
      </w:pPr>
      <w:r w:rsidRPr="00131426">
        <w:rPr>
          <w:lang w:val="en-GB"/>
        </w:rPr>
        <w:t>Momentary contact with the ground or water does not constitute a landing, nor does contact between a trail rope and the ground,</w:t>
      </w:r>
      <w:r w:rsidR="004C6405">
        <w:rPr>
          <w:lang w:val="en-GB"/>
        </w:rPr>
        <w:t xml:space="preserve"> unless the aerostat is moored.</w:t>
      </w:r>
      <w:ins w:id="157" w:author="Andre, Marc [2]" w:date="2020-02-23T21:33:00Z">
        <w:r w:rsidR="00752726" w:rsidRPr="00752726">
          <w:t xml:space="preserve"> </w:t>
        </w:r>
        <w:r w:rsidR="00752726" w:rsidRPr="00752726">
          <w:rPr>
            <w:lang w:val="en-GB"/>
          </w:rPr>
          <w:t>A drag after</w:t>
        </w:r>
        <w:r w:rsidR="00752726">
          <w:rPr>
            <w:lang w:val="en-GB"/>
          </w:rPr>
          <w:t xml:space="preserve"> </w:t>
        </w:r>
        <w:r w:rsidR="00752726" w:rsidRPr="00752726">
          <w:rPr>
            <w:lang w:val="en-GB"/>
          </w:rPr>
          <w:t xml:space="preserve">initial ground contact during landing </w:t>
        </w:r>
        <w:proofErr w:type="gramStart"/>
        <w:r w:rsidR="00752726" w:rsidRPr="00752726">
          <w:rPr>
            <w:lang w:val="en-GB"/>
          </w:rPr>
          <w:t>is consider</w:t>
        </w:r>
        <w:bookmarkStart w:id="158" w:name="_GoBack"/>
        <w:bookmarkEnd w:id="158"/>
        <w:r w:rsidR="00752726" w:rsidRPr="00752726">
          <w:rPr>
            <w:lang w:val="en-GB"/>
          </w:rPr>
          <w:t>ed to be</w:t>
        </w:r>
        <w:proofErr w:type="gramEnd"/>
        <w:r w:rsidR="00752726" w:rsidRPr="00752726">
          <w:rPr>
            <w:lang w:val="en-GB"/>
          </w:rPr>
          <w:t xml:space="preserve"> a normal part of balloon landing</w:t>
        </w:r>
        <w:r w:rsidR="00752726">
          <w:rPr>
            <w:lang w:val="en-GB"/>
          </w:rPr>
          <w:t xml:space="preserve"> </w:t>
        </w:r>
        <w:r w:rsidR="00752726" w:rsidRPr="00752726">
          <w:rPr>
            <w:lang w:val="en-GB"/>
          </w:rPr>
          <w:t xml:space="preserve">and the final resting place </w:t>
        </w:r>
      </w:ins>
      <w:ins w:id="159" w:author="Andre, Marc [2]" w:date="2020-03-28T07:03:00Z">
        <w:r w:rsidR="00216680">
          <w:rPr>
            <w:lang w:val="en-GB"/>
          </w:rPr>
          <w:t>is</w:t>
        </w:r>
      </w:ins>
      <w:ins w:id="160" w:author="Andre, Marc [2]" w:date="2020-02-23T21:33:00Z">
        <w:r w:rsidR="00752726" w:rsidRPr="00752726">
          <w:rPr>
            <w:lang w:val="en-GB"/>
          </w:rPr>
          <w:t xml:space="preserve"> the landing position.</w:t>
        </w:r>
        <w:commentRangeEnd w:id="154"/>
        <w:r w:rsidR="00752726">
          <w:rPr>
            <w:rStyle w:val="CommentReference"/>
          </w:rPr>
          <w:commentReference w:id="154"/>
        </w:r>
      </w:ins>
    </w:p>
    <w:p w14:paraId="436C1FC2" w14:textId="57841585" w:rsidR="00B153DB" w:rsidRDefault="00B153DB" w:rsidP="00752726">
      <w:pPr>
        <w:rPr>
          <w:lang w:val="en-GB"/>
        </w:rPr>
      </w:pPr>
      <w:commentRangeStart w:id="161"/>
      <w:ins w:id="162" w:author="Andre, Marc [2]" w:date="2020-02-21T07:38:00Z">
        <w:r>
          <w:rPr>
            <w:lang w:val="en-GB"/>
          </w:rPr>
          <w:t>Intermediate landings are not permitted</w:t>
        </w:r>
      </w:ins>
      <w:ins w:id="163" w:author="Andre, Marc [2]" w:date="2020-02-21T07:39:00Z">
        <w:r>
          <w:rPr>
            <w:lang w:val="en-GB"/>
          </w:rPr>
          <w:t>.</w:t>
        </w:r>
      </w:ins>
      <w:commentRangeEnd w:id="161"/>
      <w:ins w:id="164" w:author="Andre, Marc [2]" w:date="2020-02-23T21:34:00Z">
        <w:r w:rsidR="00752726">
          <w:rPr>
            <w:rStyle w:val="CommentReference"/>
          </w:rPr>
          <w:commentReference w:id="161"/>
        </w:r>
      </w:ins>
    </w:p>
    <w:p w14:paraId="515D547F" w14:textId="77777777" w:rsidR="00D87D3E" w:rsidRPr="00131426" w:rsidRDefault="00D87D3E" w:rsidP="004C6405">
      <w:pPr>
        <w:rPr>
          <w:lang w:val="en-GB"/>
        </w:rPr>
      </w:pPr>
      <w:r w:rsidRPr="00131426">
        <w:rPr>
          <w:lang w:val="en-GB"/>
        </w:rPr>
        <w:lastRenderedPageBreak/>
        <w:t>Pilots landing on water such as lakes, seas, or rivers will not receive a result.</w:t>
      </w:r>
    </w:p>
    <w:p w14:paraId="047F7BB5" w14:textId="77777777" w:rsidR="00D87D3E" w:rsidRPr="004C6405" w:rsidRDefault="004C6405" w:rsidP="004C6405">
      <w:pPr>
        <w:pStyle w:val="Heading4"/>
      </w:pPr>
      <w:r w:rsidRPr="004C6405">
        <w:t>Calculation</w:t>
      </w:r>
      <w:r>
        <w:t xml:space="preserve"> of landing position</w:t>
      </w:r>
    </w:p>
    <w:p w14:paraId="29B993FD" w14:textId="0AF287C0" w:rsidR="00D87D3E" w:rsidRPr="00131426" w:rsidRDefault="00D87D3E" w:rsidP="004C6405">
      <w:pPr>
        <w:rPr>
          <w:i/>
          <w:lang w:val="en-GB"/>
        </w:rPr>
      </w:pPr>
      <w:r w:rsidRPr="00131426">
        <w:rPr>
          <w:lang w:val="en-GB"/>
        </w:rPr>
        <w:t>The point of landing will be defined by the geographic co-ordinates in degrees</w:t>
      </w:r>
      <w:r w:rsidR="004C6405">
        <w:rPr>
          <w:lang w:val="en-GB"/>
        </w:rPr>
        <w:t xml:space="preserve">, minutes, </w:t>
      </w:r>
      <w:r w:rsidR="004C6405" w:rsidRPr="00C92C36">
        <w:rPr>
          <w:lang w:val="en-GB"/>
        </w:rPr>
        <w:t xml:space="preserve">seconds and </w:t>
      </w:r>
      <w:proofErr w:type="gramStart"/>
      <w:r w:rsidR="004C6405" w:rsidRPr="00C92C36">
        <w:rPr>
          <w:lang w:val="en-GB"/>
        </w:rPr>
        <w:t>deci</w:t>
      </w:r>
      <w:r w:rsidR="00CC7C5E">
        <w:rPr>
          <w:lang w:val="en-GB"/>
        </w:rPr>
        <w:t>mal</w:t>
      </w:r>
      <w:r w:rsidR="004C6405" w:rsidRPr="00C92C36">
        <w:rPr>
          <w:lang w:val="en-GB"/>
        </w:rPr>
        <w:t>-seconds</w:t>
      </w:r>
      <w:proofErr w:type="gramEnd"/>
      <w:r w:rsidR="004C6405" w:rsidRPr="00C92C36">
        <w:rPr>
          <w:lang w:val="en-GB"/>
        </w:rPr>
        <w:t xml:space="preserve"> </w:t>
      </w:r>
      <w:r w:rsidR="00CC7C5E">
        <w:rPr>
          <w:lang w:val="en-GB"/>
        </w:rPr>
        <w:t xml:space="preserve">of </w:t>
      </w:r>
      <w:r w:rsidRPr="00C92C36">
        <w:rPr>
          <w:lang w:val="en-GB"/>
        </w:rPr>
        <w:t>longitude and latitude. Other evidence is to be considered if necessary</w:t>
      </w:r>
      <w:r w:rsidRPr="00131426">
        <w:rPr>
          <w:lang w:val="en-GB"/>
        </w:rPr>
        <w:t>.</w:t>
      </w:r>
    </w:p>
    <w:p w14:paraId="4F6F2474" w14:textId="77777777" w:rsidR="00D87D3E" w:rsidRPr="00131426" w:rsidRDefault="00D87D3E" w:rsidP="004C6405">
      <w:pPr>
        <w:pStyle w:val="Heading4"/>
      </w:pPr>
      <w:r w:rsidRPr="00131426">
        <w:t>R</w:t>
      </w:r>
      <w:r w:rsidR="004C6405">
        <w:t>eporting</w:t>
      </w:r>
    </w:p>
    <w:p w14:paraId="70C60E1C" w14:textId="12A8B356" w:rsidR="00376569" w:rsidRDefault="00376569" w:rsidP="004C6405">
      <w:pPr>
        <w:rPr>
          <w:ins w:id="165" w:author="Andre, Marc [2]" w:date="2020-02-20T21:36:00Z"/>
          <w:lang w:val="en-GB"/>
        </w:rPr>
      </w:pPr>
      <w:r w:rsidRPr="00272ED8">
        <w:rPr>
          <w:lang w:val="en-GB"/>
        </w:rPr>
        <w:t xml:space="preserve">The landing position shall be communicated to the Command </w:t>
      </w:r>
      <w:proofErr w:type="spellStart"/>
      <w:r w:rsidRPr="00272ED8">
        <w:rPr>
          <w:lang w:val="en-GB"/>
        </w:rPr>
        <w:t>Center</w:t>
      </w:r>
      <w:proofErr w:type="spellEnd"/>
      <w:r w:rsidRPr="00272ED8">
        <w:rPr>
          <w:lang w:val="en-GB"/>
        </w:rPr>
        <w:t xml:space="preserve"> or Event Director as soon as possible, normally within one (1) hour. In any case the Command </w:t>
      </w:r>
      <w:proofErr w:type="spellStart"/>
      <w:r w:rsidRPr="00272ED8">
        <w:rPr>
          <w:lang w:val="en-GB"/>
        </w:rPr>
        <w:t>Center</w:t>
      </w:r>
      <w:proofErr w:type="spellEnd"/>
      <w:r w:rsidRPr="00272ED8">
        <w:rPr>
          <w:lang w:val="en-GB"/>
        </w:rPr>
        <w:t xml:space="preserve"> must be informed before any public announcement from the pilot or the crew (e.g. via social media).</w:t>
      </w:r>
      <w:r w:rsidRPr="00376569">
        <w:rPr>
          <w:lang w:val="en-GB"/>
        </w:rPr>
        <w:t xml:space="preserve"> </w:t>
      </w:r>
    </w:p>
    <w:p w14:paraId="6CF4B77E" w14:textId="3C6F2CB6" w:rsidR="00DE417F" w:rsidRDefault="00DE417F" w:rsidP="004C6405">
      <w:pPr>
        <w:rPr>
          <w:lang w:val="en-GB"/>
        </w:rPr>
      </w:pPr>
      <w:commentRangeStart w:id="166"/>
      <w:ins w:id="167" w:author="Andre, Marc [2]" w:date="2020-02-20T21:36:00Z">
        <w:r>
          <w:rPr>
            <w:lang w:val="en-GB"/>
          </w:rPr>
          <w:t xml:space="preserve">The message to the Command </w:t>
        </w:r>
        <w:proofErr w:type="spellStart"/>
        <w:r>
          <w:rPr>
            <w:lang w:val="en-GB"/>
          </w:rPr>
          <w:t>Center</w:t>
        </w:r>
        <w:proofErr w:type="spellEnd"/>
        <w:r>
          <w:rPr>
            <w:lang w:val="en-GB"/>
          </w:rPr>
          <w:t xml:space="preserve"> </w:t>
        </w:r>
      </w:ins>
      <w:ins w:id="168" w:author="Andre, Marc [2]" w:date="2020-02-20T21:37:00Z">
        <w:r>
          <w:rPr>
            <w:lang w:val="en-GB"/>
          </w:rPr>
          <w:t>must include a note, if the balloon was moored/moved after landing.</w:t>
        </w:r>
      </w:ins>
      <w:commentRangeEnd w:id="166"/>
      <w:ins w:id="169" w:author="Andre, Marc [2]" w:date="2020-02-23T21:35:00Z">
        <w:r w:rsidR="00752726">
          <w:rPr>
            <w:rStyle w:val="CommentReference"/>
          </w:rPr>
          <w:commentReference w:id="166"/>
        </w:r>
      </w:ins>
    </w:p>
    <w:p w14:paraId="5F43BAE9" w14:textId="015BD3EF" w:rsidR="00D87D3E" w:rsidRPr="004E1EEF" w:rsidRDefault="00EC4D0D" w:rsidP="0037015D">
      <w:pPr>
        <w:pStyle w:val="Heading1"/>
        <w:ind w:left="709" w:right="43" w:hanging="709"/>
      </w:pPr>
      <w:bookmarkStart w:id="170" w:name="_Toc500663309"/>
      <w:r>
        <w:t xml:space="preserve">Communication, </w:t>
      </w:r>
      <w:r w:rsidR="004E1EEF">
        <w:t>Complaints and protests</w:t>
      </w:r>
      <w:bookmarkEnd w:id="170"/>
    </w:p>
    <w:p w14:paraId="3ADE2A40" w14:textId="3B297823" w:rsidR="00EC4D0D" w:rsidRDefault="00EC4D0D" w:rsidP="004E1EEF">
      <w:pPr>
        <w:pStyle w:val="Heading4"/>
      </w:pPr>
      <w:r>
        <w:t>Communication</w:t>
      </w:r>
    </w:p>
    <w:p w14:paraId="668B25AA" w14:textId="54F03B93" w:rsidR="00EC4D0D" w:rsidRPr="0041134A" w:rsidRDefault="00EC4D0D" w:rsidP="00004020">
      <w:pPr>
        <w:rPr>
          <w:lang w:val="en-US"/>
        </w:rPr>
      </w:pPr>
      <w:r>
        <w:rPr>
          <w:lang w:val="en-GB" w:eastAsia="en-US"/>
        </w:rPr>
        <w:t>The Event Director must define at the General Briefing the ways of communication.</w:t>
      </w:r>
      <w:r w:rsidR="002A70A5">
        <w:rPr>
          <w:lang w:val="en-GB" w:eastAsia="en-US"/>
        </w:rPr>
        <w:t xml:space="preserve"> The competitor is required to monitor the communication on a regular basis.</w:t>
      </w:r>
    </w:p>
    <w:p w14:paraId="44665BF4" w14:textId="77777777" w:rsidR="00D87D3E" w:rsidRPr="00131426" w:rsidRDefault="004E1EEF" w:rsidP="004E1EEF">
      <w:pPr>
        <w:pStyle w:val="Heading4"/>
      </w:pPr>
      <w:r>
        <w:t>Complaint</w:t>
      </w:r>
    </w:p>
    <w:p w14:paraId="25E27B48" w14:textId="1EDD6D89" w:rsidR="00D87D3E" w:rsidRDefault="00D87D3E" w:rsidP="004E1EEF">
      <w:pPr>
        <w:rPr>
          <w:lang w:val="en-GB"/>
        </w:rPr>
      </w:pPr>
      <w:r w:rsidRPr="006C5939">
        <w:rPr>
          <w:lang w:val="en-GB"/>
        </w:rPr>
        <w:t xml:space="preserve">Complaints concerning any matter </w:t>
      </w:r>
      <w:proofErr w:type="gramStart"/>
      <w:r w:rsidR="004E1EEF" w:rsidRPr="006C5939">
        <w:rPr>
          <w:lang w:val="en-GB"/>
        </w:rPr>
        <w:t>have to</w:t>
      </w:r>
      <w:proofErr w:type="gramEnd"/>
      <w:r w:rsidR="004E1EEF" w:rsidRPr="006C5939">
        <w:rPr>
          <w:lang w:val="en-GB"/>
        </w:rPr>
        <w:t xml:space="preserve"> be </w:t>
      </w:r>
      <w:r w:rsidRPr="006C5939">
        <w:rPr>
          <w:lang w:val="en-GB"/>
        </w:rPr>
        <w:t>made to the</w:t>
      </w:r>
      <w:r w:rsidR="0037015D" w:rsidRPr="006C5939">
        <w:rPr>
          <w:lang w:val="en-GB"/>
        </w:rPr>
        <w:t xml:space="preserve"> </w:t>
      </w:r>
      <w:r w:rsidR="00C92C36" w:rsidRPr="006C5939">
        <w:rPr>
          <w:lang w:val="en-GB"/>
        </w:rPr>
        <w:t>Event Director</w:t>
      </w:r>
      <w:r w:rsidR="004513DB" w:rsidRPr="006C5939">
        <w:rPr>
          <w:lang w:val="en-GB"/>
        </w:rPr>
        <w:t xml:space="preserve"> </w:t>
      </w:r>
      <w:r w:rsidR="0037015D" w:rsidRPr="006C5939">
        <w:rPr>
          <w:lang w:val="en-GB"/>
        </w:rPr>
        <w:t xml:space="preserve">or </w:t>
      </w:r>
      <w:r w:rsidR="004513DB" w:rsidRPr="006C5939">
        <w:rPr>
          <w:lang w:val="en-GB"/>
        </w:rPr>
        <w:t xml:space="preserve">handed in at the </w:t>
      </w:r>
      <w:r w:rsidR="00C92C36">
        <w:rPr>
          <w:lang w:val="en-GB"/>
        </w:rPr>
        <w:t>C</w:t>
      </w:r>
      <w:r w:rsidR="008E7E9C" w:rsidRPr="006C5939">
        <w:rPr>
          <w:lang w:val="en-GB"/>
        </w:rPr>
        <w:t>ommand</w:t>
      </w:r>
      <w:r w:rsidR="004513DB" w:rsidRPr="006C5939">
        <w:rPr>
          <w:lang w:val="en-GB"/>
        </w:rPr>
        <w:t xml:space="preserve"> </w:t>
      </w:r>
      <w:proofErr w:type="spellStart"/>
      <w:r w:rsidR="004513DB" w:rsidRPr="006C5939">
        <w:rPr>
          <w:lang w:val="en-GB"/>
        </w:rPr>
        <w:t>Center</w:t>
      </w:r>
      <w:proofErr w:type="spellEnd"/>
      <w:r w:rsidR="004E1EEF" w:rsidRPr="006C5939">
        <w:rPr>
          <w:lang w:val="en-GB"/>
        </w:rPr>
        <w:t>.</w:t>
      </w:r>
      <w:r w:rsidRPr="006C5939">
        <w:rPr>
          <w:lang w:val="en-GB"/>
        </w:rPr>
        <w:t xml:space="preserve"> Complaints </w:t>
      </w:r>
      <w:r w:rsidR="004E1EEF" w:rsidRPr="006C5939">
        <w:rPr>
          <w:lang w:val="en-GB"/>
        </w:rPr>
        <w:t>must be i</w:t>
      </w:r>
      <w:r w:rsidRPr="006C5939">
        <w:rPr>
          <w:lang w:val="en-GB"/>
        </w:rPr>
        <w:t xml:space="preserve">n writing </w:t>
      </w:r>
      <w:r w:rsidR="004E1EEF" w:rsidRPr="006C5939">
        <w:rPr>
          <w:lang w:val="en-GB"/>
        </w:rPr>
        <w:t xml:space="preserve">and </w:t>
      </w:r>
      <w:r w:rsidRPr="006C5939">
        <w:rPr>
          <w:lang w:val="en-GB"/>
        </w:rPr>
        <w:t>in English</w:t>
      </w:r>
      <w:r w:rsidR="004E1EEF" w:rsidRPr="006C5939">
        <w:rPr>
          <w:lang w:val="en-GB"/>
        </w:rPr>
        <w:t xml:space="preserve"> </w:t>
      </w:r>
      <w:r w:rsidRPr="006C5939">
        <w:rPr>
          <w:lang w:val="en-GB"/>
        </w:rPr>
        <w:t>and will</w:t>
      </w:r>
      <w:r w:rsidRPr="00131426">
        <w:rPr>
          <w:lang w:val="en-GB"/>
        </w:rPr>
        <w:t xml:space="preserve"> receive a written reply.</w:t>
      </w:r>
      <w:r w:rsidR="0037015D">
        <w:rPr>
          <w:lang w:val="en-GB"/>
        </w:rPr>
        <w:t xml:space="preserve"> Pilots </w:t>
      </w:r>
      <w:proofErr w:type="gramStart"/>
      <w:r w:rsidR="008E7E9C">
        <w:rPr>
          <w:lang w:val="en-GB"/>
        </w:rPr>
        <w:t>are allowed to</w:t>
      </w:r>
      <w:proofErr w:type="gramEnd"/>
      <w:r w:rsidR="008E7E9C">
        <w:rPr>
          <w:lang w:val="en-GB"/>
        </w:rPr>
        <w:t xml:space="preserve"> </w:t>
      </w:r>
      <w:r w:rsidR="0037015D">
        <w:rPr>
          <w:lang w:val="en-GB"/>
        </w:rPr>
        <w:t xml:space="preserve">email </w:t>
      </w:r>
      <w:r w:rsidR="008E7E9C">
        <w:rPr>
          <w:lang w:val="en-GB"/>
        </w:rPr>
        <w:t>their</w:t>
      </w:r>
      <w:r w:rsidR="0037015D">
        <w:rPr>
          <w:lang w:val="en-GB"/>
        </w:rPr>
        <w:t xml:space="preserve"> complaint to the Event</w:t>
      </w:r>
      <w:r w:rsidR="008E7E9C">
        <w:rPr>
          <w:lang w:val="en-GB"/>
        </w:rPr>
        <w:t xml:space="preserve"> Director. </w:t>
      </w:r>
      <w:r w:rsidR="0037015D">
        <w:rPr>
          <w:lang w:val="en-GB"/>
        </w:rPr>
        <w:t xml:space="preserve"> </w:t>
      </w:r>
    </w:p>
    <w:p w14:paraId="28B4AAD3" w14:textId="77777777" w:rsidR="00D87D3E" w:rsidRPr="00131426" w:rsidRDefault="004E1EEF" w:rsidP="004E1EEF">
      <w:pPr>
        <w:pStyle w:val="Heading4"/>
      </w:pPr>
      <w:r>
        <w:t>Protest</w:t>
      </w:r>
    </w:p>
    <w:p w14:paraId="360A37F2" w14:textId="6B46807F" w:rsidR="00D87D3E" w:rsidRPr="00131426" w:rsidRDefault="00D87D3E" w:rsidP="004E1EEF">
      <w:pPr>
        <w:rPr>
          <w:lang w:val="en-GB"/>
        </w:rPr>
      </w:pPr>
      <w:r w:rsidRPr="00131426">
        <w:rPr>
          <w:lang w:val="en-GB"/>
        </w:rPr>
        <w:t xml:space="preserve">If dissatisfied with the </w:t>
      </w:r>
      <w:r w:rsidR="008815DA">
        <w:rPr>
          <w:lang w:val="en-GB"/>
        </w:rPr>
        <w:t>Event</w:t>
      </w:r>
      <w:r w:rsidR="008815DA" w:rsidRPr="00131426">
        <w:rPr>
          <w:lang w:val="en-GB"/>
        </w:rPr>
        <w:t xml:space="preserve"> </w:t>
      </w:r>
      <w:r w:rsidRPr="00131426">
        <w:rPr>
          <w:lang w:val="en-GB"/>
        </w:rPr>
        <w:t xml:space="preserve">Director’s reply to a complaint, a competitor has the right to make a protest to the International Jury. Protests </w:t>
      </w:r>
      <w:proofErr w:type="gramStart"/>
      <w:r w:rsidR="004513DB">
        <w:rPr>
          <w:lang w:val="en-GB"/>
        </w:rPr>
        <w:t>have to</w:t>
      </w:r>
      <w:proofErr w:type="gramEnd"/>
      <w:r w:rsidR="004513DB">
        <w:rPr>
          <w:lang w:val="en-GB"/>
        </w:rPr>
        <w:t xml:space="preserve"> be handed</w:t>
      </w:r>
      <w:r w:rsidRPr="00131426">
        <w:rPr>
          <w:lang w:val="en-GB"/>
        </w:rPr>
        <w:t xml:space="preserve"> in at the Competition Cent</w:t>
      </w:r>
      <w:r w:rsidR="00C92C36">
        <w:rPr>
          <w:lang w:val="en-GB"/>
        </w:rPr>
        <w:t>re</w:t>
      </w:r>
      <w:r w:rsidRPr="00131426">
        <w:rPr>
          <w:lang w:val="en-GB"/>
        </w:rPr>
        <w:t xml:space="preserve"> to an official who will record the time of receipt. Protests shall be accompanied by a deposit of </w:t>
      </w:r>
      <w:r w:rsidRPr="00862443">
        <w:rPr>
          <w:highlight w:val="yellow"/>
          <w:lang w:val="en-GB"/>
        </w:rPr>
        <w:t xml:space="preserve">&lt;* amount </w:t>
      </w:r>
      <w:r w:rsidR="004E1EEF" w:rsidRPr="00862443">
        <w:rPr>
          <w:highlight w:val="yellow"/>
          <w:lang w:val="en-GB"/>
        </w:rPr>
        <w:t>+ currency</w:t>
      </w:r>
      <w:r w:rsidRPr="00862443">
        <w:rPr>
          <w:highlight w:val="yellow"/>
          <w:lang w:val="en-GB"/>
        </w:rPr>
        <w:t>*&gt;</w:t>
      </w:r>
      <w:r w:rsidRPr="00131426">
        <w:rPr>
          <w:lang w:val="en-GB"/>
        </w:rPr>
        <w:t>.</w:t>
      </w:r>
    </w:p>
    <w:p w14:paraId="411109D8" w14:textId="77777777" w:rsidR="00D87D3E" w:rsidRPr="00131426" w:rsidRDefault="00D87D3E" w:rsidP="004E1EEF">
      <w:pPr>
        <w:rPr>
          <w:lang w:val="en-GB"/>
        </w:rPr>
      </w:pPr>
      <w:r w:rsidRPr="00131426">
        <w:rPr>
          <w:lang w:val="en-GB"/>
        </w:rPr>
        <w:t>A competitor presenting a protest may make a verbal presentation of his case in addition to his written statement. The verbal presentation may not exceed fifteen minutes, except by leave of the Jury. A competitor not fluent in English may be assisted by an interpreter.</w:t>
      </w:r>
    </w:p>
    <w:p w14:paraId="45B36F85" w14:textId="77777777" w:rsidR="00D87D3E" w:rsidRPr="00131426" w:rsidRDefault="00D87D3E" w:rsidP="004E1EEF">
      <w:pPr>
        <w:rPr>
          <w:lang w:val="en-GB"/>
        </w:rPr>
      </w:pPr>
      <w:r w:rsidRPr="00131426">
        <w:rPr>
          <w:lang w:val="en-GB"/>
        </w:rPr>
        <w:t>The deposit will be returned only when the protest is upheld.</w:t>
      </w:r>
    </w:p>
    <w:p w14:paraId="0FCA292C" w14:textId="77777777" w:rsidR="00D87D3E" w:rsidRPr="00131426" w:rsidRDefault="004E1EEF" w:rsidP="004E1EEF">
      <w:pPr>
        <w:pStyle w:val="Heading4"/>
      </w:pPr>
      <w:r>
        <w:t>Time limit</w:t>
      </w:r>
    </w:p>
    <w:p w14:paraId="49BC491E" w14:textId="6FE5FD28" w:rsidR="00C76262" w:rsidRDefault="00C76262" w:rsidP="004E1EEF">
      <w:pPr>
        <w:rPr>
          <w:lang w:val="en-GB"/>
        </w:rPr>
      </w:pPr>
      <w:r w:rsidRPr="00C76262">
        <w:rPr>
          <w:lang w:val="en-GB"/>
        </w:rPr>
        <w:t xml:space="preserve">The time limit for complaints and protests is eight (8) hours after publication of the official results. The time limit is reduced to one </w:t>
      </w:r>
      <w:r>
        <w:rPr>
          <w:lang w:val="en-GB"/>
        </w:rPr>
        <w:t xml:space="preserve">(1) </w:t>
      </w:r>
      <w:r w:rsidRPr="00C76262">
        <w:rPr>
          <w:lang w:val="en-GB"/>
        </w:rPr>
        <w:t xml:space="preserve">hour after </w:t>
      </w:r>
      <w:r w:rsidRPr="00862443">
        <w:rPr>
          <w:highlight w:val="yellow"/>
          <w:lang w:val="en-GB"/>
        </w:rPr>
        <w:t>&lt;*time*&gt;</w:t>
      </w:r>
      <w:r w:rsidRPr="00131426">
        <w:rPr>
          <w:lang w:val="en-GB"/>
        </w:rPr>
        <w:t xml:space="preserve"> on </w:t>
      </w:r>
      <w:r w:rsidRPr="00862443">
        <w:rPr>
          <w:highlight w:val="yellow"/>
          <w:lang w:val="en-GB"/>
        </w:rPr>
        <w:t>&lt;*date*&gt;</w:t>
      </w:r>
      <w:r w:rsidRPr="00C76262">
        <w:rPr>
          <w:lang w:val="en-GB"/>
        </w:rPr>
        <w:t xml:space="preserve">. Times between 11pm and 7am </w:t>
      </w:r>
      <w:r>
        <w:rPr>
          <w:lang w:val="en-GB"/>
        </w:rPr>
        <w:t xml:space="preserve">LT </w:t>
      </w:r>
      <w:r w:rsidRPr="00C76262">
        <w:rPr>
          <w:lang w:val="en-GB"/>
        </w:rPr>
        <w:t>are disregarded. Protests must be handed in within two hours of a reply to a complaint</w:t>
      </w:r>
      <w:r>
        <w:rPr>
          <w:lang w:val="en-GB"/>
        </w:rPr>
        <w:t>.</w:t>
      </w:r>
    </w:p>
    <w:p w14:paraId="350D994D" w14:textId="77777777" w:rsidR="00D87D3E" w:rsidRPr="00131426" w:rsidRDefault="004E1EEF" w:rsidP="004E1EEF">
      <w:pPr>
        <w:pStyle w:val="Heading1"/>
      </w:pPr>
      <w:bookmarkStart w:id="171" w:name="_Ref477387785"/>
      <w:bookmarkStart w:id="172" w:name="_Ref477387796"/>
      <w:bookmarkStart w:id="173" w:name="_Ref477387804"/>
      <w:bookmarkStart w:id="174" w:name="_Ref477387809"/>
      <w:bookmarkStart w:id="175" w:name="_Toc500663310"/>
      <w:r>
        <w:t>Liability and Safety</w:t>
      </w:r>
      <w:bookmarkEnd w:id="171"/>
      <w:bookmarkEnd w:id="172"/>
      <w:bookmarkEnd w:id="173"/>
      <w:bookmarkEnd w:id="174"/>
      <w:bookmarkEnd w:id="175"/>
    </w:p>
    <w:p w14:paraId="797CB933" w14:textId="62C1F002" w:rsidR="000A1903" w:rsidRPr="00131426" w:rsidRDefault="000A1903" w:rsidP="000A1903">
      <w:pPr>
        <w:pStyle w:val="Heading4"/>
      </w:pPr>
      <w:r w:rsidRPr="00131426">
        <w:t>W</w:t>
      </w:r>
      <w:r>
        <w:t>aiver</w:t>
      </w:r>
    </w:p>
    <w:p w14:paraId="40D9CD5E" w14:textId="77777777" w:rsidR="000A1903" w:rsidRDefault="000A1903" w:rsidP="000A1903">
      <w:pPr>
        <w:rPr>
          <w:lang w:val="en-GB"/>
        </w:rPr>
      </w:pPr>
      <w:r w:rsidRPr="00131426">
        <w:rPr>
          <w:lang w:val="en-GB"/>
        </w:rPr>
        <w:t>By entering the Coupe Aéronautique Gordon Bennett</w:t>
      </w:r>
      <w:r w:rsidRPr="00131426" w:rsidDel="000B47B0">
        <w:rPr>
          <w:sz w:val="16"/>
          <w:lang w:val="en-GB"/>
        </w:rPr>
        <w:t xml:space="preserve"> </w:t>
      </w:r>
      <w:r w:rsidRPr="00131426">
        <w:rPr>
          <w:lang w:val="en-GB"/>
        </w:rPr>
        <w:t>the pilots waive any right of action against the organizer</w:t>
      </w:r>
      <w:r>
        <w:rPr>
          <w:lang w:val="en-GB"/>
        </w:rPr>
        <w:t>, the event officials</w:t>
      </w:r>
      <w:r w:rsidRPr="00131426">
        <w:rPr>
          <w:lang w:val="en-GB"/>
        </w:rPr>
        <w:t>, the owner of any site and their respective members, employees or personnel for any loss or damage sustained by him in consequence of any act or omission on their part or on the part of other pilots.</w:t>
      </w:r>
    </w:p>
    <w:p w14:paraId="30140183" w14:textId="3E6D6B3E" w:rsidR="000A1903" w:rsidRPr="00131426" w:rsidRDefault="000A1903" w:rsidP="000A1903">
      <w:pPr>
        <w:pStyle w:val="Heading4"/>
      </w:pPr>
      <w:r>
        <w:lastRenderedPageBreak/>
        <w:t xml:space="preserve">Loss and damage of the </w:t>
      </w:r>
      <w:proofErr w:type="gramStart"/>
      <w:r>
        <w:t>pilots</w:t>
      </w:r>
      <w:proofErr w:type="gramEnd"/>
      <w:r>
        <w:t xml:space="preserve"> properties</w:t>
      </w:r>
    </w:p>
    <w:p w14:paraId="674B588A" w14:textId="452175A9" w:rsidR="00D87D3E" w:rsidRPr="00131426" w:rsidRDefault="00402368" w:rsidP="00004020">
      <w:pPr>
        <w:rPr>
          <w:lang w:val="en-GB"/>
        </w:rPr>
      </w:pPr>
      <w:r>
        <w:rPr>
          <w:lang w:val="en-GB"/>
        </w:rPr>
        <w:t>T</w:t>
      </w:r>
      <w:r w:rsidR="00D87D3E" w:rsidRPr="00131426">
        <w:rPr>
          <w:lang w:val="en-GB"/>
        </w:rPr>
        <w:t xml:space="preserve">he </w:t>
      </w:r>
      <w:r w:rsidR="000A1903" w:rsidRPr="00131426">
        <w:rPr>
          <w:lang w:val="en-GB"/>
        </w:rPr>
        <w:t>balloon</w:t>
      </w:r>
      <w:r w:rsidR="00D87D3E" w:rsidRPr="00131426">
        <w:rPr>
          <w:lang w:val="en-GB"/>
        </w:rPr>
        <w:t xml:space="preserve"> and other property of a competitor </w:t>
      </w:r>
      <w:proofErr w:type="gramStart"/>
      <w:r w:rsidR="00D87D3E" w:rsidRPr="00131426">
        <w:rPr>
          <w:lang w:val="en-GB"/>
        </w:rPr>
        <w:t>shall be at the risk of the competitor at all times</w:t>
      </w:r>
      <w:proofErr w:type="gramEnd"/>
      <w:r w:rsidR="00D87D3E" w:rsidRPr="00131426">
        <w:rPr>
          <w:lang w:val="en-GB"/>
        </w:rPr>
        <w:t xml:space="preserve">. By entering the </w:t>
      </w:r>
      <w:proofErr w:type="gramStart"/>
      <w:r w:rsidR="00D87D3E" w:rsidRPr="00131426">
        <w:rPr>
          <w:lang w:val="en-GB"/>
        </w:rPr>
        <w:t>Coupe</w:t>
      </w:r>
      <w:proofErr w:type="gramEnd"/>
      <w:r w:rsidR="00D87D3E" w:rsidRPr="00131426">
        <w:rPr>
          <w:lang w:val="en-GB"/>
        </w:rPr>
        <w:t xml:space="preserve"> a competitor agrees to waive all claims for injury to himself or loss or damage to his property.</w:t>
      </w:r>
    </w:p>
    <w:p w14:paraId="69BD703E" w14:textId="39AE3895" w:rsidR="000A1903" w:rsidRPr="00131426" w:rsidRDefault="000A1903" w:rsidP="000A1903">
      <w:pPr>
        <w:pStyle w:val="Heading4"/>
      </w:pPr>
      <w:r>
        <w:t>Liability to third parties</w:t>
      </w:r>
    </w:p>
    <w:p w14:paraId="50908C09" w14:textId="13886B11" w:rsidR="00D87D3E" w:rsidRPr="00131426" w:rsidRDefault="00D87D3E" w:rsidP="00004020">
      <w:pPr>
        <w:rPr>
          <w:lang w:val="en-GB"/>
        </w:rPr>
      </w:pPr>
      <w:r w:rsidRPr="00131426">
        <w:rPr>
          <w:lang w:val="en-GB"/>
        </w:rPr>
        <w:t xml:space="preserve">By entering the </w:t>
      </w:r>
      <w:proofErr w:type="gramStart"/>
      <w:r w:rsidRPr="00131426">
        <w:rPr>
          <w:lang w:val="en-GB"/>
        </w:rPr>
        <w:t>Coupe</w:t>
      </w:r>
      <w:proofErr w:type="gramEnd"/>
      <w:r w:rsidRPr="00131426">
        <w:rPr>
          <w:lang w:val="en-GB"/>
        </w:rPr>
        <w:t xml:space="preserve"> a competitor assumes all liability for injury, loss or damage to third parties or their property and agrees to indemnify the organizers in respect thereof.</w:t>
      </w:r>
    </w:p>
    <w:p w14:paraId="57B9F211" w14:textId="0E62CC95" w:rsidR="000A1903" w:rsidRPr="00131426" w:rsidRDefault="000A1903" w:rsidP="000A1903">
      <w:pPr>
        <w:pStyle w:val="Heading4"/>
      </w:pPr>
      <w:r>
        <w:t>Pilot to be responsible for safe operation of his balloon</w:t>
      </w:r>
    </w:p>
    <w:p w14:paraId="5459104E" w14:textId="13EF22CE" w:rsidR="00D87D3E" w:rsidRPr="00131426" w:rsidRDefault="00D87D3E" w:rsidP="00004020">
      <w:pPr>
        <w:rPr>
          <w:lang w:val="en-GB"/>
        </w:rPr>
      </w:pPr>
      <w:r w:rsidRPr="00131426">
        <w:rPr>
          <w:lang w:val="en-GB"/>
        </w:rPr>
        <w:t>A competitor remains completely responsible for the safe operation of his balloon at all stages of inflation, launch, flight and landing. He must ensure that his equipment, his crew and his own level of skill and experience are suitable for the conditions in his own judgment.</w:t>
      </w:r>
      <w:r w:rsidR="000A1903">
        <w:rPr>
          <w:lang w:val="en-GB"/>
        </w:rPr>
        <w:t xml:space="preserve"> No flight is </w:t>
      </w:r>
      <w:proofErr w:type="gramStart"/>
      <w:r w:rsidR="000A1903">
        <w:rPr>
          <w:lang w:val="en-GB"/>
        </w:rPr>
        <w:t>mandatory</w:t>
      </w:r>
      <w:proofErr w:type="gramEnd"/>
      <w:r w:rsidR="000A1903">
        <w:rPr>
          <w:lang w:val="en-GB"/>
        </w:rPr>
        <w:t xml:space="preserve"> and all </w:t>
      </w:r>
      <w:r w:rsidR="00194CE6">
        <w:rPr>
          <w:lang w:val="en-GB"/>
        </w:rPr>
        <w:t>take-offs</w:t>
      </w:r>
      <w:r w:rsidR="000A1903">
        <w:rPr>
          <w:lang w:val="en-GB"/>
        </w:rPr>
        <w:t xml:space="preserve"> are at the option of the pilot.</w:t>
      </w:r>
    </w:p>
    <w:p w14:paraId="529FF395" w14:textId="4D637B0D" w:rsidR="000A1903" w:rsidRPr="00131426" w:rsidRDefault="000A1903" w:rsidP="00004020">
      <w:pPr>
        <w:pStyle w:val="Heading4"/>
        <w:tabs>
          <w:tab w:val="left" w:pos="1627"/>
        </w:tabs>
      </w:pPr>
      <w:r>
        <w:t>Information provided in good faith</w:t>
      </w:r>
    </w:p>
    <w:p w14:paraId="77D374C5" w14:textId="1878A4AE" w:rsidR="00D87D3E" w:rsidRDefault="00D87D3E" w:rsidP="00004020">
      <w:pPr>
        <w:rPr>
          <w:lang w:val="en-GB"/>
        </w:rPr>
      </w:pPr>
      <w:r w:rsidRPr="00131426">
        <w:rPr>
          <w:lang w:val="en-GB"/>
        </w:rPr>
        <w:t>All meteorological reports and forecasts and other safety or navigational information is provided in good faith for the guidance of competitors. Officials will be appointed to regulate the inflation and launching of balloons.</w:t>
      </w:r>
    </w:p>
    <w:p w14:paraId="7B67608E" w14:textId="064EFA35" w:rsidR="007B48DF" w:rsidRPr="009B7918" w:rsidRDefault="007B48DF" w:rsidP="00004020">
      <w:pPr>
        <w:spacing w:after="0"/>
        <w:ind w:left="0"/>
        <w:jc w:val="left"/>
        <w:rPr>
          <w:sz w:val="16"/>
          <w:lang w:val="en-US"/>
        </w:rPr>
      </w:pPr>
    </w:p>
    <w:sectPr w:rsidR="007B48DF" w:rsidRPr="009B7918" w:rsidSect="00FC5230">
      <w:headerReference w:type="default" r:id="rId15"/>
      <w:footerReference w:type="default" r:id="rId16"/>
      <w:headerReference w:type="first" r:id="rId17"/>
      <w:footerReference w:type="first" r:id="rId18"/>
      <w:type w:val="evenPage"/>
      <w:pgSz w:w="11906" w:h="16838"/>
      <w:pgMar w:top="851" w:right="851" w:bottom="851" w:left="85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19" w:author="Andre, Marc" w:date="2018-03-14T12:42:00Z" w:initials="AM">
    <w:p w14:paraId="33E90BB1" w14:textId="24B1CB6B" w:rsidR="007A1FC4" w:rsidRDefault="007A1FC4">
      <w:pPr>
        <w:pStyle w:val="CommentText"/>
      </w:pPr>
      <w:r>
        <w:rPr>
          <w:rStyle w:val="CommentReference"/>
        </w:rPr>
        <w:annotationRef/>
      </w:r>
      <w:r>
        <w:t xml:space="preserve">As </w:t>
      </w:r>
      <w:proofErr w:type="spellStart"/>
      <w:r>
        <w:t>agreed</w:t>
      </w:r>
      <w:proofErr w:type="spellEnd"/>
      <w:r>
        <w:t xml:space="preserve"> at the AA WG 2018 meeting</w:t>
      </w:r>
    </w:p>
  </w:comment>
  <w:comment w:id="143" w:author="Andre, Marc [2]" w:date="2020-02-23T21:31:00Z" w:initials="AM">
    <w:p w14:paraId="386D9D95" w14:textId="1DAF2A8C" w:rsidR="00752726" w:rsidRDefault="00752726">
      <w:pPr>
        <w:pStyle w:val="CommentText"/>
      </w:pPr>
      <w:r>
        <w:rPr>
          <w:rStyle w:val="CommentReference"/>
        </w:rPr>
        <w:annotationRef/>
      </w:r>
      <w:r>
        <w:t xml:space="preserve">As </w:t>
      </w:r>
      <w:proofErr w:type="spellStart"/>
      <w:r>
        <w:t>discusse</w:t>
      </w:r>
      <w:proofErr w:type="spellEnd"/>
      <w:r>
        <w:t xml:space="preserve"> </w:t>
      </w:r>
      <w:proofErr w:type="spellStart"/>
      <w:r>
        <w:t>with</w:t>
      </w:r>
      <w:proofErr w:type="spellEnd"/>
      <w:r>
        <w:t xml:space="preserve"> Hasse. The </w:t>
      </w:r>
      <w:proofErr w:type="spellStart"/>
      <w:r>
        <w:t>detailed</w:t>
      </w:r>
      <w:proofErr w:type="spellEnd"/>
      <w:r>
        <w:t xml:space="preserve"> description on how to </w:t>
      </w:r>
      <w:proofErr w:type="gramStart"/>
      <w:r>
        <w:t>do  the</w:t>
      </w:r>
      <w:proofErr w:type="gramEnd"/>
      <w:r>
        <w:t xml:space="preserve"> WGS84 </w:t>
      </w:r>
      <w:proofErr w:type="spellStart"/>
      <w:r>
        <w:t>great</w:t>
      </w:r>
      <w:proofErr w:type="spellEnd"/>
      <w:r>
        <w:t xml:space="preserve"> </w:t>
      </w:r>
      <w:proofErr w:type="spellStart"/>
      <w:r>
        <w:t>circle</w:t>
      </w:r>
      <w:proofErr w:type="spellEnd"/>
      <w:r>
        <w:t xml:space="preserve"> </w:t>
      </w:r>
      <w:proofErr w:type="spellStart"/>
      <w:r>
        <w:t>calculation</w:t>
      </w:r>
      <w:proofErr w:type="spellEnd"/>
      <w:r>
        <w:t xml:space="preserve"> </w:t>
      </w:r>
      <w:proofErr w:type="spellStart"/>
      <w:r>
        <w:t>is</w:t>
      </w:r>
      <w:proofErr w:type="spellEnd"/>
      <w:r>
        <w:t xml:space="preserve"> in the OH.</w:t>
      </w:r>
    </w:p>
  </w:comment>
  <w:comment w:id="148" w:author="Andre, Marc [2]" w:date="2019-12-08T06:51:00Z" w:initials="AM">
    <w:p w14:paraId="6C32420C" w14:textId="2EDD510C" w:rsidR="003C3FA7" w:rsidRDefault="003C3FA7">
      <w:pPr>
        <w:pStyle w:val="CommentText"/>
      </w:pPr>
      <w:r>
        <w:rPr>
          <w:rStyle w:val="CommentReference"/>
        </w:rPr>
        <w:annotationRef/>
      </w:r>
      <w:r>
        <w:t xml:space="preserve">This </w:t>
      </w:r>
      <w:proofErr w:type="spellStart"/>
      <w:r>
        <w:t>was</w:t>
      </w:r>
      <w:proofErr w:type="spellEnd"/>
      <w:r>
        <w:t xml:space="preserve"> </w:t>
      </w:r>
      <w:proofErr w:type="spellStart"/>
      <w:r>
        <w:t>missing</w:t>
      </w:r>
      <w:proofErr w:type="spellEnd"/>
      <w:r>
        <w:t xml:space="preserve"> and </w:t>
      </w:r>
      <w:proofErr w:type="spellStart"/>
      <w:r>
        <w:t>is</w:t>
      </w:r>
      <w:proofErr w:type="spellEnd"/>
      <w:r>
        <w:t xml:space="preserve"> </w:t>
      </w:r>
      <w:proofErr w:type="spellStart"/>
      <w:r>
        <w:t>now</w:t>
      </w:r>
      <w:proofErr w:type="spellEnd"/>
      <w:r>
        <w:t xml:space="preserve"> </w:t>
      </w:r>
      <w:proofErr w:type="spellStart"/>
      <w:r>
        <w:t>copied</w:t>
      </w:r>
      <w:proofErr w:type="spellEnd"/>
      <w:r>
        <w:t xml:space="preserve"> </w:t>
      </w:r>
      <w:proofErr w:type="spellStart"/>
      <w:r>
        <w:t>from</w:t>
      </w:r>
      <w:proofErr w:type="spellEnd"/>
      <w:r>
        <w:t xml:space="preserve"> the original </w:t>
      </w:r>
      <w:proofErr w:type="spellStart"/>
      <w:r>
        <w:t>rules</w:t>
      </w:r>
      <w:proofErr w:type="spellEnd"/>
      <w:r>
        <w:t xml:space="preserve"> (Article 13).</w:t>
      </w:r>
    </w:p>
  </w:comment>
  <w:comment w:id="154" w:author="Andre, Marc [2]" w:date="2020-02-23T21:33:00Z" w:initials="AM">
    <w:p w14:paraId="0875A17B" w14:textId="4CFC91E3" w:rsidR="00752726" w:rsidRDefault="00752726">
      <w:pPr>
        <w:pStyle w:val="CommentText"/>
      </w:pPr>
      <w:r>
        <w:rPr>
          <w:rStyle w:val="CommentReference"/>
        </w:rPr>
        <w:annotationRef/>
      </w:r>
      <w:proofErr w:type="spellStart"/>
      <w:r>
        <w:t>According</w:t>
      </w:r>
      <w:proofErr w:type="spellEnd"/>
      <w:r>
        <w:t xml:space="preserve"> to the Jury </w:t>
      </w:r>
      <w:proofErr w:type="spellStart"/>
      <w:r>
        <w:t>recommendation</w:t>
      </w:r>
      <w:proofErr w:type="spellEnd"/>
      <w:r>
        <w:t>.</w:t>
      </w:r>
    </w:p>
  </w:comment>
  <w:comment w:id="161" w:author="Andre, Marc [2]" w:date="2020-02-23T21:34:00Z" w:initials="AM">
    <w:p w14:paraId="107599D8" w14:textId="40636FB9" w:rsidR="00752726" w:rsidRDefault="00752726">
      <w:pPr>
        <w:pStyle w:val="CommentText"/>
      </w:pPr>
      <w:r>
        <w:rPr>
          <w:rStyle w:val="CommentReference"/>
        </w:rPr>
        <w:annotationRef/>
      </w:r>
      <w:r>
        <w:t xml:space="preserve">Suggestion </w:t>
      </w:r>
      <w:proofErr w:type="spellStart"/>
      <w:r>
        <w:t>from</w:t>
      </w:r>
      <w:proofErr w:type="spellEnd"/>
      <w:r>
        <w:t xml:space="preserve"> me, up to </w:t>
      </w:r>
      <w:proofErr w:type="spellStart"/>
      <w:r>
        <w:t>debate</w:t>
      </w:r>
      <w:proofErr w:type="spellEnd"/>
      <w:r>
        <w:t>.</w:t>
      </w:r>
      <w:r>
        <w:br/>
        <w:t xml:space="preserve">I </w:t>
      </w:r>
      <w:proofErr w:type="spellStart"/>
      <w:r>
        <w:t>just</w:t>
      </w:r>
      <w:proofErr w:type="spellEnd"/>
      <w:r>
        <w:t xml:space="preserve"> </w:t>
      </w:r>
      <w:proofErr w:type="spellStart"/>
      <w:r>
        <w:t>want</w:t>
      </w:r>
      <w:proofErr w:type="spellEnd"/>
      <w:r>
        <w:t xml:space="preserve"> to </w:t>
      </w:r>
      <w:proofErr w:type="spellStart"/>
      <w:r>
        <w:t>make</w:t>
      </w:r>
      <w:proofErr w:type="spellEnd"/>
      <w:r>
        <w:t xml:space="preserve"> sure </w:t>
      </w:r>
      <w:proofErr w:type="spellStart"/>
      <w:r>
        <w:t>that</w:t>
      </w:r>
      <w:proofErr w:type="spellEnd"/>
      <w:r>
        <w:t xml:space="preserve"> </w:t>
      </w:r>
      <w:proofErr w:type="spellStart"/>
      <w:r>
        <w:t>it</w:t>
      </w:r>
      <w:proofErr w:type="spellEnd"/>
      <w:r>
        <w:t xml:space="preserve"> </w:t>
      </w:r>
      <w:proofErr w:type="spellStart"/>
      <w:r>
        <w:t>is</w:t>
      </w:r>
      <w:proofErr w:type="spellEnd"/>
      <w:r>
        <w:t xml:space="preserve"> </w:t>
      </w:r>
      <w:proofErr w:type="spellStart"/>
      <w:r>
        <w:t>clear</w:t>
      </w:r>
      <w:proofErr w:type="spellEnd"/>
      <w:r>
        <w:t xml:space="preserve"> </w:t>
      </w:r>
      <w:proofErr w:type="spellStart"/>
      <w:r>
        <w:t>that</w:t>
      </w:r>
      <w:proofErr w:type="spellEnd"/>
      <w:r>
        <w:t xml:space="preserve"> the </w:t>
      </w:r>
      <w:proofErr w:type="spellStart"/>
      <w:r>
        <w:t>balloon</w:t>
      </w:r>
      <w:proofErr w:type="spellEnd"/>
      <w:r>
        <w:t xml:space="preserve"> </w:t>
      </w:r>
      <w:proofErr w:type="spellStart"/>
      <w:r>
        <w:t>is</w:t>
      </w:r>
      <w:proofErr w:type="spellEnd"/>
      <w:r>
        <w:t xml:space="preserve"> not </w:t>
      </w:r>
      <w:proofErr w:type="spellStart"/>
      <w:r>
        <w:t>allowed</w:t>
      </w:r>
      <w:proofErr w:type="spellEnd"/>
      <w:r>
        <w:t xml:space="preserve"> to </w:t>
      </w:r>
      <w:proofErr w:type="spellStart"/>
      <w:r>
        <w:t>make</w:t>
      </w:r>
      <w:proofErr w:type="spellEnd"/>
      <w:r>
        <w:t xml:space="preserve"> </w:t>
      </w:r>
      <w:proofErr w:type="spellStart"/>
      <w:r>
        <w:t>any</w:t>
      </w:r>
      <w:proofErr w:type="spellEnd"/>
      <w:r>
        <w:t xml:space="preserve"> </w:t>
      </w:r>
      <w:proofErr w:type="spellStart"/>
      <w:r>
        <w:t>intermediate</w:t>
      </w:r>
      <w:proofErr w:type="spellEnd"/>
      <w:r>
        <w:t xml:space="preserve"> landing. (</w:t>
      </w:r>
      <w:proofErr w:type="spellStart"/>
      <w:r>
        <w:t>Becuase</w:t>
      </w:r>
      <w:proofErr w:type="spellEnd"/>
      <w:r>
        <w:t xml:space="preserve"> of the change of the first </w:t>
      </w:r>
      <w:proofErr w:type="spellStart"/>
      <w:r>
        <w:t>paragraph</w:t>
      </w:r>
      <w:proofErr w:type="spellEnd"/>
      <w:r>
        <w:t xml:space="preserve"> </w:t>
      </w:r>
      <w:proofErr w:type="spellStart"/>
      <w:r>
        <w:t>above</w:t>
      </w:r>
      <w:proofErr w:type="spellEnd"/>
      <w:r>
        <w:t>).</w:t>
      </w:r>
    </w:p>
  </w:comment>
  <w:comment w:id="166" w:author="Andre, Marc [2]" w:date="2020-02-23T21:35:00Z" w:initials="AM">
    <w:p w14:paraId="41C1DDF4" w14:textId="4CAB7748" w:rsidR="00752726" w:rsidRDefault="00752726">
      <w:pPr>
        <w:pStyle w:val="CommentText"/>
      </w:pPr>
      <w:r>
        <w:rPr>
          <w:rStyle w:val="CommentReference"/>
        </w:rPr>
        <w:annotationRef/>
      </w:r>
      <w:r>
        <w:t xml:space="preserve">One suggestion to </w:t>
      </w:r>
      <w:proofErr w:type="spellStart"/>
      <w:r>
        <w:t>make</w:t>
      </w:r>
      <w:proofErr w:type="spellEnd"/>
      <w:r>
        <w:t xml:space="preserve"> sure </w:t>
      </w:r>
      <w:proofErr w:type="spellStart"/>
      <w:r>
        <w:t>that</w:t>
      </w:r>
      <w:proofErr w:type="spellEnd"/>
      <w:r>
        <w:t xml:space="preserve"> </w:t>
      </w:r>
      <w:proofErr w:type="spellStart"/>
      <w:r>
        <w:t>any</w:t>
      </w:r>
      <w:proofErr w:type="spellEnd"/>
      <w:r>
        <w:t xml:space="preserve"> </w:t>
      </w:r>
      <w:proofErr w:type="spellStart"/>
      <w:r>
        <w:t>mooring</w:t>
      </w:r>
      <w:proofErr w:type="spellEnd"/>
      <w:r>
        <w:t xml:space="preserve"> </w:t>
      </w:r>
      <w:proofErr w:type="spellStart"/>
      <w:r>
        <w:t>after</w:t>
      </w:r>
      <w:proofErr w:type="spellEnd"/>
      <w:r>
        <w:t xml:space="preserve"> landing </w:t>
      </w:r>
      <w:proofErr w:type="spellStart"/>
      <w:r>
        <w:t>is</w:t>
      </w:r>
      <w:proofErr w:type="spellEnd"/>
      <w:r>
        <w:t xml:space="preserve"> </w:t>
      </w:r>
      <w:proofErr w:type="spellStart"/>
      <w:r>
        <w:t>known</w:t>
      </w:r>
      <w:proofErr w:type="spellEnd"/>
      <w:r>
        <w:t xml:space="preserve"> to the </w:t>
      </w:r>
      <w:proofErr w:type="spellStart"/>
      <w:r>
        <w:t>competition</w:t>
      </w:r>
      <w:proofErr w:type="spellEnd"/>
      <w:r>
        <w:t xml:space="preserve"> center, </w:t>
      </w:r>
      <w:proofErr w:type="spellStart"/>
      <w:r>
        <w:t>so</w:t>
      </w:r>
      <w:proofErr w:type="spellEnd"/>
      <w:r>
        <w:t xml:space="preserve"> </w:t>
      </w:r>
      <w:proofErr w:type="spellStart"/>
      <w:r>
        <w:t>that</w:t>
      </w:r>
      <w:proofErr w:type="spellEnd"/>
      <w:r>
        <w:t xml:space="preserve"> the right spot of the </w:t>
      </w:r>
      <w:proofErr w:type="spellStart"/>
      <w:r>
        <w:t>track</w:t>
      </w:r>
      <w:proofErr w:type="spellEnd"/>
      <w:r>
        <w:t xml:space="preserve"> can </w:t>
      </w:r>
      <w:proofErr w:type="spellStart"/>
      <w:r>
        <w:t>be</w:t>
      </w:r>
      <w:proofErr w:type="spellEnd"/>
      <w:r>
        <w:t xml:space="preserve"> </w:t>
      </w:r>
      <w:proofErr w:type="spellStart"/>
      <w:r>
        <w:t>used</w:t>
      </w:r>
      <w:proofErr w:type="spellEnd"/>
      <w:r>
        <w:t xml:space="preserve"> as landing point.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3E90BB1" w15:done="0"/>
  <w15:commentEx w15:paraId="386D9D95" w15:done="0"/>
  <w15:commentEx w15:paraId="6C32420C" w15:done="0"/>
  <w15:commentEx w15:paraId="0875A17B" w15:done="0"/>
  <w15:commentEx w15:paraId="107599D8" w15:done="0"/>
  <w15:commentEx w15:paraId="41C1DD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E90BB1" w16cid:durableId="1E53972B"/>
  <w16cid:commentId w16cid:paraId="386D9D95" w16cid:durableId="21FD6DCD"/>
  <w16cid:commentId w16cid:paraId="6C32420C" w16cid:durableId="21971C06"/>
  <w16cid:commentId w16cid:paraId="0875A17B" w16cid:durableId="21FD6E42"/>
  <w16cid:commentId w16cid:paraId="107599D8" w16cid:durableId="21FD6E5A"/>
  <w16cid:commentId w16cid:paraId="41C1DDF4" w16cid:durableId="21FD6E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33BEC" w14:textId="77777777" w:rsidR="00072F78" w:rsidRDefault="00072F78">
      <w:r>
        <w:separator/>
      </w:r>
    </w:p>
  </w:endnote>
  <w:endnote w:type="continuationSeparator" w:id="0">
    <w:p w14:paraId="5A502216" w14:textId="77777777" w:rsidR="00072F78" w:rsidRDefault="00072F78">
      <w:r>
        <w:continuationSeparator/>
      </w:r>
    </w:p>
  </w:endnote>
  <w:endnote w:type="continuationNotice" w:id="1">
    <w:p w14:paraId="46059A9E" w14:textId="77777777" w:rsidR="00072F78" w:rsidRDefault="00072F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CAC63" w14:textId="1B4C7723" w:rsidR="0041134A" w:rsidRPr="00B00A47" w:rsidRDefault="0041134A" w:rsidP="00B00A47">
    <w:pPr>
      <w:pStyle w:val="Footer"/>
      <w:pBdr>
        <w:top w:val="single" w:sz="4" w:space="1" w:color="auto"/>
      </w:pBdr>
      <w:tabs>
        <w:tab w:val="clear" w:pos="9072"/>
        <w:tab w:val="right" w:pos="9923"/>
      </w:tabs>
      <w:rPr>
        <w:rFonts w:cs="Arial"/>
        <w:sz w:val="18"/>
        <w:szCs w:val="18"/>
      </w:rPr>
    </w:pPr>
    <w:r>
      <w:tab/>
    </w:r>
    <w:r>
      <w:tab/>
    </w:r>
    <w:proofErr w:type="gramStart"/>
    <w:r>
      <w:t>page</w:t>
    </w:r>
    <w:proofErr w:type="gramEnd"/>
    <w:r>
      <w:t xml:space="preserve"> </w:t>
    </w:r>
    <w:r>
      <w:rPr>
        <w:rStyle w:val="PageNumber"/>
        <w:rFonts w:cs="Arial"/>
        <w:sz w:val="18"/>
        <w:szCs w:val="18"/>
      </w:rPr>
      <w:fldChar w:fldCharType="begin"/>
    </w:r>
    <w:r>
      <w:rPr>
        <w:rStyle w:val="PageNumber"/>
        <w:rFonts w:cs="Arial"/>
        <w:sz w:val="18"/>
        <w:szCs w:val="18"/>
      </w:rPr>
      <w:instrText xml:space="preserve"> PAGE </w:instrText>
    </w:r>
    <w:r>
      <w:rPr>
        <w:rStyle w:val="PageNumber"/>
        <w:rFonts w:cs="Arial"/>
        <w:sz w:val="18"/>
        <w:szCs w:val="18"/>
      </w:rPr>
      <w:fldChar w:fldCharType="separate"/>
    </w:r>
    <w:r w:rsidR="007A1FC4">
      <w:rPr>
        <w:rStyle w:val="PageNumber"/>
        <w:rFonts w:cs="Arial"/>
        <w:noProof/>
        <w:sz w:val="18"/>
        <w:szCs w:val="18"/>
      </w:rPr>
      <w:t>10</w:t>
    </w:r>
    <w:r>
      <w:rPr>
        <w:rStyle w:val="PageNumber"/>
        <w:rFonts w:cs="Arial"/>
        <w:sz w:val="18"/>
        <w:szCs w:val="18"/>
      </w:rPr>
      <w:fldChar w:fldCharType="end"/>
    </w:r>
    <w:r>
      <w:rPr>
        <w:rStyle w:val="PageNumber"/>
        <w:rFonts w:cs="Arial"/>
        <w:sz w:val="18"/>
        <w:szCs w:val="18"/>
      </w:rPr>
      <w:t xml:space="preserve"> of </w:t>
    </w:r>
    <w:r>
      <w:rPr>
        <w:rStyle w:val="PageNumber"/>
        <w:rFonts w:cs="Arial"/>
        <w:sz w:val="18"/>
        <w:szCs w:val="18"/>
      </w:rPr>
      <w:fldChar w:fldCharType="begin"/>
    </w:r>
    <w:r>
      <w:rPr>
        <w:rStyle w:val="PageNumber"/>
        <w:rFonts w:cs="Arial"/>
        <w:sz w:val="18"/>
        <w:szCs w:val="18"/>
      </w:rPr>
      <w:instrText xml:space="preserve"> NUMPAGES </w:instrText>
    </w:r>
    <w:r>
      <w:rPr>
        <w:rStyle w:val="PageNumber"/>
        <w:rFonts w:cs="Arial"/>
        <w:sz w:val="18"/>
        <w:szCs w:val="18"/>
      </w:rPr>
      <w:fldChar w:fldCharType="separate"/>
    </w:r>
    <w:r w:rsidR="007A1FC4">
      <w:rPr>
        <w:rStyle w:val="PageNumber"/>
        <w:rFonts w:cs="Arial"/>
        <w:noProof/>
        <w:sz w:val="18"/>
        <w:szCs w:val="18"/>
      </w:rPr>
      <w:t>10</w:t>
    </w:r>
    <w:r>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690B" w14:textId="30C9CD8C" w:rsidR="0041134A" w:rsidRPr="00004020" w:rsidRDefault="0041134A" w:rsidP="00631FC4">
    <w:pPr>
      <w:pStyle w:val="Footer"/>
      <w:pBdr>
        <w:top w:val="single" w:sz="4" w:space="1" w:color="auto"/>
      </w:pBdr>
      <w:tabs>
        <w:tab w:val="clear" w:pos="4536"/>
        <w:tab w:val="clear" w:pos="9072"/>
        <w:tab w:val="center" w:pos="5670"/>
        <w:tab w:val="right" w:pos="10204"/>
      </w:tabs>
      <w:rPr>
        <w:rFonts w:cs="Arial"/>
        <w:sz w:val="18"/>
        <w:szCs w:val="18"/>
        <w:lang w:val="en-US"/>
      </w:rPr>
    </w:pPr>
    <w:r>
      <w:rPr>
        <w:sz w:val="18"/>
        <w:szCs w:val="18"/>
      </w:rPr>
      <w:fldChar w:fldCharType="begin"/>
    </w:r>
    <w:r>
      <w:rPr>
        <w:sz w:val="18"/>
        <w:szCs w:val="18"/>
      </w:rPr>
      <w:instrText xml:space="preserve"> DATE \@ "DD/MM/YY" </w:instrText>
    </w:r>
    <w:r>
      <w:rPr>
        <w:sz w:val="18"/>
        <w:szCs w:val="18"/>
      </w:rPr>
      <w:fldChar w:fldCharType="separate"/>
    </w:r>
    <w:ins w:id="176" w:author="Andre, Marc [2]" w:date="2020-03-28T07:03:00Z">
      <w:r w:rsidR="00216680">
        <w:rPr>
          <w:noProof/>
          <w:sz w:val="18"/>
          <w:szCs w:val="18"/>
        </w:rPr>
        <w:t>28/03/20</w:t>
      </w:r>
    </w:ins>
    <w:ins w:id="177" w:author="Marc Andre" w:date="2019-03-12T10:32:00Z">
      <w:del w:id="178" w:author="Andre, Marc [2]" w:date="2019-12-08T06:49:00Z">
        <w:r w:rsidR="00747B4E" w:rsidDel="003C3FA7">
          <w:rPr>
            <w:noProof/>
            <w:sz w:val="18"/>
            <w:szCs w:val="18"/>
          </w:rPr>
          <w:delText>12/03/19</w:delText>
        </w:r>
      </w:del>
    </w:ins>
    <w:del w:id="179" w:author="Andre, Marc [2]" w:date="2019-12-08T06:49:00Z">
      <w:r w:rsidR="007A1FC4" w:rsidDel="003C3FA7">
        <w:rPr>
          <w:noProof/>
          <w:sz w:val="18"/>
          <w:szCs w:val="18"/>
        </w:rPr>
        <w:delText>14/03/18</w:delText>
      </w:r>
    </w:del>
    <w:r>
      <w:rPr>
        <w:sz w:val="18"/>
        <w:szCs w:val="18"/>
      </w:rPr>
      <w:fldChar w:fldCharType="end"/>
    </w:r>
    <w:r w:rsidRPr="00004020">
      <w:rPr>
        <w:lang w:val="en-US"/>
      </w:rPr>
      <w:tab/>
    </w:r>
    <w:del w:id="180" w:author="Marc Andre" w:date="2019-03-12T10:32:00Z">
      <w:r w:rsidRPr="00004020" w:rsidDel="00747B4E">
        <w:rPr>
          <w:lang w:val="en-US"/>
        </w:rPr>
        <w:delText>Version of 16th of March 2017</w:delText>
      </w:r>
    </w:del>
    <w:r w:rsidRPr="00004020">
      <w:rPr>
        <w:lang w:val="en-US"/>
      </w:rPr>
      <w:tab/>
      <w:t xml:space="preserve">page </w:t>
    </w:r>
    <w:r>
      <w:rPr>
        <w:rStyle w:val="PageNumber"/>
        <w:rFonts w:cs="Arial"/>
        <w:sz w:val="18"/>
        <w:szCs w:val="18"/>
      </w:rPr>
      <w:fldChar w:fldCharType="begin"/>
    </w:r>
    <w:r w:rsidRPr="00004020">
      <w:rPr>
        <w:rStyle w:val="PageNumber"/>
        <w:rFonts w:cs="Arial"/>
        <w:sz w:val="18"/>
        <w:szCs w:val="18"/>
        <w:lang w:val="en-US"/>
      </w:rPr>
      <w:instrText xml:space="preserve"> PAGE </w:instrText>
    </w:r>
    <w:r>
      <w:rPr>
        <w:rStyle w:val="PageNumber"/>
        <w:rFonts w:cs="Arial"/>
        <w:sz w:val="18"/>
        <w:szCs w:val="18"/>
      </w:rPr>
      <w:fldChar w:fldCharType="separate"/>
    </w:r>
    <w:r w:rsidR="007A1FC4">
      <w:rPr>
        <w:rStyle w:val="PageNumber"/>
        <w:rFonts w:cs="Arial"/>
        <w:noProof/>
        <w:sz w:val="18"/>
        <w:szCs w:val="18"/>
        <w:lang w:val="en-US"/>
      </w:rPr>
      <w:t>2</w:t>
    </w:r>
    <w:r>
      <w:rPr>
        <w:rStyle w:val="PageNumber"/>
        <w:rFonts w:cs="Arial"/>
        <w:sz w:val="18"/>
        <w:szCs w:val="18"/>
      </w:rPr>
      <w:fldChar w:fldCharType="end"/>
    </w:r>
    <w:r w:rsidRPr="00004020">
      <w:rPr>
        <w:rStyle w:val="PageNumber"/>
        <w:rFonts w:cs="Arial"/>
        <w:sz w:val="18"/>
        <w:szCs w:val="18"/>
        <w:lang w:val="en-US"/>
      </w:rPr>
      <w:t xml:space="preserve"> of </w:t>
    </w:r>
    <w:r>
      <w:rPr>
        <w:rStyle w:val="PageNumber"/>
        <w:rFonts w:cs="Arial"/>
        <w:sz w:val="18"/>
        <w:szCs w:val="18"/>
      </w:rPr>
      <w:fldChar w:fldCharType="begin"/>
    </w:r>
    <w:r w:rsidRPr="00004020">
      <w:rPr>
        <w:rStyle w:val="PageNumber"/>
        <w:rFonts w:cs="Arial"/>
        <w:sz w:val="18"/>
        <w:szCs w:val="18"/>
        <w:lang w:val="en-US"/>
      </w:rPr>
      <w:instrText xml:space="preserve"> NUMPAGES </w:instrText>
    </w:r>
    <w:r>
      <w:rPr>
        <w:rStyle w:val="PageNumber"/>
        <w:rFonts w:cs="Arial"/>
        <w:sz w:val="18"/>
        <w:szCs w:val="18"/>
      </w:rPr>
      <w:fldChar w:fldCharType="separate"/>
    </w:r>
    <w:r w:rsidR="007A1FC4">
      <w:rPr>
        <w:rStyle w:val="PageNumber"/>
        <w:rFonts w:cs="Arial"/>
        <w:noProof/>
        <w:sz w:val="18"/>
        <w:szCs w:val="18"/>
        <w:lang w:val="en-US"/>
      </w:rPr>
      <w:t>10</w:t>
    </w:r>
    <w:r>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2BDA8" w14:textId="77777777" w:rsidR="00072F78" w:rsidRDefault="00072F78">
      <w:r>
        <w:separator/>
      </w:r>
    </w:p>
  </w:footnote>
  <w:footnote w:type="continuationSeparator" w:id="0">
    <w:p w14:paraId="3A437055" w14:textId="77777777" w:rsidR="00072F78" w:rsidRDefault="00072F78">
      <w:r>
        <w:continuationSeparator/>
      </w:r>
    </w:p>
  </w:footnote>
  <w:footnote w:type="continuationNotice" w:id="1">
    <w:p w14:paraId="55A051F1" w14:textId="77777777" w:rsidR="00072F78" w:rsidRDefault="00072F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49690" w14:textId="77777777" w:rsidR="0041134A" w:rsidRDefault="0041134A" w:rsidP="00197AEB">
    <w:pPr>
      <w:pStyle w:val="Header"/>
      <w:pBdr>
        <w:bottom w:val="single" w:sz="4" w:space="1" w:color="auto"/>
      </w:pBdr>
      <w:rPr>
        <w:sz w:val="18"/>
        <w:szCs w:val="18"/>
        <w:lang w:val="en-GB"/>
      </w:rPr>
    </w:pPr>
    <w:r>
      <w:rPr>
        <w:sz w:val="18"/>
        <w:szCs w:val="18"/>
        <w:lang w:val="en-GB"/>
      </w:rPr>
      <w:t>Model Event Rules (MER) Coupe Aéronautique Gordon Bennett - FAI Ballooning Commission (CIA)</w:t>
    </w:r>
  </w:p>
  <w:p w14:paraId="5F60B7C6" w14:textId="77777777" w:rsidR="0041134A" w:rsidRPr="00CC289D" w:rsidRDefault="0041134A" w:rsidP="00CC289D">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205E2" w14:textId="77777777" w:rsidR="0041134A" w:rsidRDefault="0041134A">
    <w:pPr>
      <w:pStyle w:val="Header"/>
      <w:pBdr>
        <w:bottom w:val="single" w:sz="4" w:space="1" w:color="auto"/>
      </w:pBdr>
      <w:rPr>
        <w:sz w:val="18"/>
        <w:szCs w:val="18"/>
        <w:lang w:val="en-GB"/>
      </w:rPr>
    </w:pPr>
    <w:r>
      <w:rPr>
        <w:sz w:val="18"/>
        <w:szCs w:val="18"/>
        <w:lang w:val="en-GB"/>
      </w:rPr>
      <w:t>Model Event Rules (MER) Coupe Aéronautique Gordon Bennett - FAI Ballooning Commission (CIA)</w:t>
    </w:r>
  </w:p>
  <w:p w14:paraId="0A687889" w14:textId="77777777" w:rsidR="0041134A" w:rsidRDefault="0041134A">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140A7"/>
    <w:multiLevelType w:val="hybridMultilevel"/>
    <w:tmpl w:val="63D093D8"/>
    <w:lvl w:ilvl="0" w:tplc="58F6631A">
      <w:start w:val="1"/>
      <w:numFmt w:val="lowerLetter"/>
      <w:lvlText w:val="%1."/>
      <w:lvlJc w:val="left"/>
      <w:pPr>
        <w:ind w:left="1854" w:hanging="360"/>
      </w:pPr>
      <w:rPr>
        <w:color w:val="auto"/>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111E5002"/>
    <w:multiLevelType w:val="hybridMultilevel"/>
    <w:tmpl w:val="5A40CC68"/>
    <w:lvl w:ilvl="0" w:tplc="58F6631A">
      <w:start w:val="1"/>
      <w:numFmt w:val="lowerLetter"/>
      <w:lvlText w:val="%1."/>
      <w:lvlJc w:val="left"/>
      <w:pPr>
        <w:ind w:left="1854" w:hanging="360"/>
      </w:pPr>
      <w:rPr>
        <w:color w:val="auto"/>
      </w:rPr>
    </w:lvl>
    <w:lvl w:ilvl="1" w:tplc="101C471C">
      <w:start w:val="1"/>
      <w:numFmt w:val="decimal"/>
      <w:lvlText w:val="(%2)"/>
      <w:lvlJc w:val="left"/>
      <w:pPr>
        <w:ind w:left="2574" w:hanging="360"/>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21F713C"/>
    <w:multiLevelType w:val="multilevel"/>
    <w:tmpl w:val="2FFAEFC6"/>
    <w:numStyleLink w:val="EBnumbering"/>
  </w:abstractNum>
  <w:abstractNum w:abstractNumId="3" w15:restartNumberingAfterBreak="0">
    <w:nsid w:val="13BA6A93"/>
    <w:multiLevelType w:val="hybridMultilevel"/>
    <w:tmpl w:val="893C610C"/>
    <w:lvl w:ilvl="0" w:tplc="4B5C6950">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1539644A"/>
    <w:multiLevelType w:val="hybridMultilevel"/>
    <w:tmpl w:val="696CDFF0"/>
    <w:lvl w:ilvl="0" w:tplc="04B29FC8">
      <w:start w:val="1"/>
      <w:numFmt w:val="decimal"/>
      <w:lvlText w:val="(%1)"/>
      <w:lvlJc w:val="left"/>
      <w:pPr>
        <w:ind w:left="1494" w:hanging="360"/>
      </w:pPr>
      <w:rPr>
        <w:rFonts w:hint="default"/>
      </w:rPr>
    </w:lvl>
    <w:lvl w:ilvl="1" w:tplc="C0040E0E">
      <w:start w:val="1"/>
      <w:numFmt w:val="lowerRoman"/>
      <w:lvlText w:val="(%2)"/>
      <w:lvlJc w:val="left"/>
      <w:pPr>
        <w:ind w:left="2574" w:hanging="720"/>
      </w:pPr>
      <w:rPr>
        <w:rFonts w:hint="default"/>
      </w:r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5" w15:restartNumberingAfterBreak="0">
    <w:nsid w:val="158D061D"/>
    <w:multiLevelType w:val="hybridMultilevel"/>
    <w:tmpl w:val="6EF4241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6" w15:restartNumberingAfterBreak="0">
    <w:nsid w:val="15C6753C"/>
    <w:multiLevelType w:val="multilevel"/>
    <w:tmpl w:val="B95EC87E"/>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AB415F7"/>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8" w15:restartNumberingAfterBreak="0">
    <w:nsid w:val="1BC74AA5"/>
    <w:multiLevelType w:val="hybridMultilevel"/>
    <w:tmpl w:val="DC2AE19C"/>
    <w:lvl w:ilvl="0" w:tplc="100C0019">
      <w:start w:val="1"/>
      <w:numFmt w:val="lowerLetter"/>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9" w15:restartNumberingAfterBreak="0">
    <w:nsid w:val="20CE2853"/>
    <w:multiLevelType w:val="multilevel"/>
    <w:tmpl w:val="49E09BF8"/>
    <w:lvl w:ilvl="0">
      <w:start w:val="4"/>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1660DA8"/>
    <w:multiLevelType w:val="hybridMultilevel"/>
    <w:tmpl w:val="1FC0762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1" w15:restartNumberingAfterBreak="0">
    <w:nsid w:val="221E0750"/>
    <w:multiLevelType w:val="multilevel"/>
    <w:tmpl w:val="5FE8A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9452D8"/>
    <w:multiLevelType w:val="hybridMultilevel"/>
    <w:tmpl w:val="E0F009D2"/>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3" w15:restartNumberingAfterBreak="0">
    <w:nsid w:val="2E360E80"/>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14" w15:restartNumberingAfterBreak="0">
    <w:nsid w:val="31AC4151"/>
    <w:multiLevelType w:val="hybridMultilevel"/>
    <w:tmpl w:val="4ABEAD74"/>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5" w15:restartNumberingAfterBreak="0">
    <w:nsid w:val="3BAE545F"/>
    <w:multiLevelType w:val="hybridMultilevel"/>
    <w:tmpl w:val="283CF3A0"/>
    <w:lvl w:ilvl="0" w:tplc="00000001">
      <w:start w:val="1"/>
      <w:numFmt w:val="bullet"/>
      <w:lvlText w:val=""/>
      <w:lvlJc w:val="left"/>
      <w:pPr>
        <w:ind w:left="1854" w:hanging="360"/>
      </w:pPr>
      <w:rPr>
        <w:rFonts w:ascii="Symbol" w:hAnsi="Symbol" w:hint="default"/>
      </w:rPr>
    </w:lvl>
    <w:lvl w:ilvl="1" w:tplc="00000003" w:tentative="1">
      <w:start w:val="1"/>
      <w:numFmt w:val="bullet"/>
      <w:lvlText w:val="o"/>
      <w:lvlJc w:val="left"/>
      <w:pPr>
        <w:ind w:left="2574" w:hanging="360"/>
      </w:pPr>
      <w:rPr>
        <w:rFonts w:ascii="Courier New" w:hAnsi="Courier New" w:cs="Courier New" w:hint="default"/>
      </w:rPr>
    </w:lvl>
    <w:lvl w:ilvl="2" w:tplc="00000005" w:tentative="1">
      <w:start w:val="1"/>
      <w:numFmt w:val="bullet"/>
      <w:lvlText w:val=""/>
      <w:lvlJc w:val="left"/>
      <w:pPr>
        <w:ind w:left="3294" w:hanging="360"/>
      </w:pPr>
      <w:rPr>
        <w:rFonts w:ascii="Wingdings" w:hAnsi="Wingdings" w:hint="default"/>
      </w:rPr>
    </w:lvl>
    <w:lvl w:ilvl="3" w:tplc="00000001" w:tentative="1">
      <w:start w:val="1"/>
      <w:numFmt w:val="bullet"/>
      <w:lvlText w:val=""/>
      <w:lvlJc w:val="left"/>
      <w:pPr>
        <w:ind w:left="4014" w:hanging="360"/>
      </w:pPr>
      <w:rPr>
        <w:rFonts w:ascii="Symbol" w:hAnsi="Symbol" w:hint="default"/>
      </w:rPr>
    </w:lvl>
    <w:lvl w:ilvl="4" w:tplc="00000003" w:tentative="1">
      <w:start w:val="1"/>
      <w:numFmt w:val="bullet"/>
      <w:lvlText w:val="o"/>
      <w:lvlJc w:val="left"/>
      <w:pPr>
        <w:ind w:left="4734" w:hanging="360"/>
      </w:pPr>
      <w:rPr>
        <w:rFonts w:ascii="Courier New" w:hAnsi="Courier New" w:cs="Courier New" w:hint="default"/>
      </w:rPr>
    </w:lvl>
    <w:lvl w:ilvl="5" w:tplc="00000005" w:tentative="1">
      <w:start w:val="1"/>
      <w:numFmt w:val="bullet"/>
      <w:lvlText w:val=""/>
      <w:lvlJc w:val="left"/>
      <w:pPr>
        <w:ind w:left="5454" w:hanging="360"/>
      </w:pPr>
      <w:rPr>
        <w:rFonts w:ascii="Wingdings" w:hAnsi="Wingdings" w:hint="default"/>
      </w:rPr>
    </w:lvl>
    <w:lvl w:ilvl="6" w:tplc="00000001" w:tentative="1">
      <w:start w:val="1"/>
      <w:numFmt w:val="bullet"/>
      <w:lvlText w:val=""/>
      <w:lvlJc w:val="left"/>
      <w:pPr>
        <w:ind w:left="6174" w:hanging="360"/>
      </w:pPr>
      <w:rPr>
        <w:rFonts w:ascii="Symbol" w:hAnsi="Symbol" w:hint="default"/>
      </w:rPr>
    </w:lvl>
    <w:lvl w:ilvl="7" w:tplc="00000003" w:tentative="1">
      <w:start w:val="1"/>
      <w:numFmt w:val="bullet"/>
      <w:lvlText w:val="o"/>
      <w:lvlJc w:val="left"/>
      <w:pPr>
        <w:ind w:left="6894" w:hanging="360"/>
      </w:pPr>
      <w:rPr>
        <w:rFonts w:ascii="Courier New" w:hAnsi="Courier New" w:cs="Courier New" w:hint="default"/>
      </w:rPr>
    </w:lvl>
    <w:lvl w:ilvl="8" w:tplc="00000005" w:tentative="1">
      <w:start w:val="1"/>
      <w:numFmt w:val="bullet"/>
      <w:lvlText w:val=""/>
      <w:lvlJc w:val="left"/>
      <w:pPr>
        <w:ind w:left="7614" w:hanging="360"/>
      </w:pPr>
      <w:rPr>
        <w:rFonts w:ascii="Wingdings" w:hAnsi="Wingdings" w:hint="default"/>
      </w:rPr>
    </w:lvl>
  </w:abstractNum>
  <w:abstractNum w:abstractNumId="16" w15:restartNumberingAfterBreak="0">
    <w:nsid w:val="3CFD72AC"/>
    <w:multiLevelType w:val="multilevel"/>
    <w:tmpl w:val="19C866E2"/>
    <w:lvl w:ilvl="0">
      <w:start w:val="2"/>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F670A75"/>
    <w:multiLevelType w:val="multilevel"/>
    <w:tmpl w:val="92740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73278F"/>
    <w:multiLevelType w:val="hybridMultilevel"/>
    <w:tmpl w:val="BA920AE8"/>
    <w:lvl w:ilvl="0" w:tplc="100C0019">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43625572"/>
    <w:multiLevelType w:val="hybridMultilevel"/>
    <w:tmpl w:val="E0D6183A"/>
    <w:lvl w:ilvl="0" w:tplc="100C0013">
      <w:start w:val="1"/>
      <w:numFmt w:val="upperRoman"/>
      <w:lvlText w:val="%1."/>
      <w:lvlJc w:val="right"/>
      <w:pPr>
        <w:ind w:left="1854" w:hanging="360"/>
      </w:pPr>
    </w:lvl>
    <w:lvl w:ilvl="1" w:tplc="280CB286">
      <w:start w:val="1"/>
      <w:numFmt w:val="lowerLetter"/>
      <w:lvlText w:val="%2)"/>
      <w:lvlJc w:val="left"/>
      <w:pPr>
        <w:ind w:left="2574" w:hanging="360"/>
      </w:pPr>
      <w:rPr>
        <w:rFonts w:hint="default"/>
      </w:r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0" w15:restartNumberingAfterBreak="0">
    <w:nsid w:val="46F32538"/>
    <w:multiLevelType w:val="hybridMultilevel"/>
    <w:tmpl w:val="8534938E"/>
    <w:lvl w:ilvl="0" w:tplc="101C471C">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1" w15:restartNumberingAfterBreak="0">
    <w:nsid w:val="48C90C30"/>
    <w:multiLevelType w:val="multilevel"/>
    <w:tmpl w:val="9752A59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AB422D9"/>
    <w:multiLevelType w:val="multilevel"/>
    <w:tmpl w:val="2FFAEFC6"/>
    <w:styleLink w:val="EBnumbering"/>
    <w:lvl w:ilvl="0">
      <w:start w:val="1"/>
      <w:numFmt w:val="decimal"/>
      <w:pStyle w:val="Heading1"/>
      <w:lvlText w:val="%1"/>
      <w:lvlJc w:val="left"/>
      <w:pPr>
        <w:ind w:left="851" w:hanging="851"/>
      </w:pPr>
      <w:rPr>
        <w:rFonts w:hint="default"/>
        <w:b/>
      </w:rPr>
    </w:lvl>
    <w:lvl w:ilvl="1">
      <w:start w:val="1"/>
      <w:numFmt w:val="decimal"/>
      <w:pStyle w:val="Heading4"/>
      <w:lvlText w:val="%1.%2"/>
      <w:lvlJc w:val="left"/>
      <w:pPr>
        <w:ind w:left="1986" w:hanging="851"/>
      </w:pPr>
      <w:rPr>
        <w:rFonts w:hint="default"/>
        <w:b/>
        <w:i w:val="0"/>
      </w:rPr>
    </w:lvl>
    <w:lvl w:ilvl="2">
      <w:start w:val="1"/>
      <w:numFmt w:val="lowerRoman"/>
      <w:lvlText w:val="%3)"/>
      <w:lvlJc w:val="left"/>
      <w:pPr>
        <w:ind w:left="1419" w:hanging="851"/>
      </w:pPr>
      <w:rPr>
        <w:rFonts w:hint="default"/>
      </w:rPr>
    </w:lvl>
    <w:lvl w:ilvl="3">
      <w:start w:val="1"/>
      <w:numFmt w:val="decimal"/>
      <w:lvlText w:val="(%4)"/>
      <w:lvlJc w:val="left"/>
      <w:pPr>
        <w:ind w:left="1703" w:hanging="851"/>
      </w:pPr>
      <w:rPr>
        <w:rFonts w:hint="default"/>
      </w:rPr>
    </w:lvl>
    <w:lvl w:ilvl="4">
      <w:start w:val="1"/>
      <w:numFmt w:val="lowerLetter"/>
      <w:lvlText w:val="(%5)"/>
      <w:lvlJc w:val="left"/>
      <w:pPr>
        <w:ind w:left="1987" w:hanging="851"/>
      </w:pPr>
      <w:rPr>
        <w:rFonts w:hint="default"/>
      </w:rPr>
    </w:lvl>
    <w:lvl w:ilvl="5">
      <w:start w:val="1"/>
      <w:numFmt w:val="lowerRoman"/>
      <w:lvlText w:val="(%6)"/>
      <w:lvlJc w:val="left"/>
      <w:pPr>
        <w:ind w:left="2271" w:hanging="851"/>
      </w:pPr>
      <w:rPr>
        <w:rFonts w:hint="default"/>
      </w:rPr>
    </w:lvl>
    <w:lvl w:ilvl="6">
      <w:start w:val="1"/>
      <w:numFmt w:val="decimal"/>
      <w:lvlText w:val="%7."/>
      <w:lvlJc w:val="left"/>
      <w:pPr>
        <w:ind w:left="2269" w:hanging="851"/>
      </w:pPr>
      <w:rPr>
        <w:rFonts w:hint="default"/>
      </w:rPr>
    </w:lvl>
    <w:lvl w:ilvl="7">
      <w:start w:val="1"/>
      <w:numFmt w:val="lowerLetter"/>
      <w:lvlText w:val="%8."/>
      <w:lvlJc w:val="left"/>
      <w:pPr>
        <w:ind w:left="2839" w:hanging="851"/>
      </w:pPr>
      <w:rPr>
        <w:rFonts w:hint="default"/>
      </w:rPr>
    </w:lvl>
    <w:lvl w:ilvl="8">
      <w:start w:val="1"/>
      <w:numFmt w:val="lowerRoman"/>
      <w:lvlText w:val="%9."/>
      <w:lvlJc w:val="left"/>
      <w:pPr>
        <w:ind w:left="3123" w:hanging="851"/>
      </w:pPr>
      <w:rPr>
        <w:rFonts w:hint="default"/>
      </w:rPr>
    </w:lvl>
  </w:abstractNum>
  <w:abstractNum w:abstractNumId="23" w15:restartNumberingAfterBreak="0">
    <w:nsid w:val="4D0F7B63"/>
    <w:multiLevelType w:val="hybridMultilevel"/>
    <w:tmpl w:val="BBE267F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24" w15:restartNumberingAfterBreak="0">
    <w:nsid w:val="50383D8F"/>
    <w:multiLevelType w:val="hybridMultilevel"/>
    <w:tmpl w:val="9C5E658A"/>
    <w:lvl w:ilvl="0" w:tplc="100C001B">
      <w:start w:val="1"/>
      <w:numFmt w:val="lowerRoman"/>
      <w:lvlText w:val="%1."/>
      <w:lvlJc w:val="righ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5" w15:restartNumberingAfterBreak="0">
    <w:nsid w:val="517C3BE0"/>
    <w:multiLevelType w:val="hybridMultilevel"/>
    <w:tmpl w:val="92A8DADE"/>
    <w:lvl w:ilvl="0" w:tplc="01F69742">
      <w:numFmt w:val="bullet"/>
      <w:lvlText w:val="-"/>
      <w:lvlJc w:val="left"/>
      <w:pPr>
        <w:ind w:left="1854" w:hanging="360"/>
      </w:pPr>
      <w:rPr>
        <w:rFonts w:ascii="Arial" w:eastAsia="Times" w:hAnsi="Arial" w:cs="Aria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52FD7A44"/>
    <w:multiLevelType w:val="hybridMultilevel"/>
    <w:tmpl w:val="7C428C56"/>
    <w:lvl w:ilvl="0" w:tplc="66705858">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7" w15:restartNumberingAfterBreak="0">
    <w:nsid w:val="5A9431B2"/>
    <w:multiLevelType w:val="hybridMultilevel"/>
    <w:tmpl w:val="4B42BBD6"/>
    <w:lvl w:ilvl="0" w:tplc="C1E062B6">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28" w15:restartNumberingAfterBreak="0">
    <w:nsid w:val="5BD84934"/>
    <w:multiLevelType w:val="hybridMultilevel"/>
    <w:tmpl w:val="6E5659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9" w15:restartNumberingAfterBreak="0">
    <w:nsid w:val="5F9773F9"/>
    <w:multiLevelType w:val="hybridMultilevel"/>
    <w:tmpl w:val="1C3C6F26"/>
    <w:lvl w:ilvl="0" w:tplc="A8345FF8">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30" w15:restartNumberingAfterBreak="0">
    <w:nsid w:val="63F155D8"/>
    <w:multiLevelType w:val="hybridMultilevel"/>
    <w:tmpl w:val="0860CD3A"/>
    <w:lvl w:ilvl="0" w:tplc="1C1EEBB4">
      <w:start w:val="14"/>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1" w15:restartNumberingAfterBreak="0">
    <w:nsid w:val="668713A7"/>
    <w:multiLevelType w:val="hybridMultilevel"/>
    <w:tmpl w:val="2DEAF4D0"/>
    <w:lvl w:ilvl="0" w:tplc="100C0019">
      <w:start w:val="1"/>
      <w:numFmt w:val="lowerLetter"/>
      <w:lvlText w:val="%1."/>
      <w:lvlJc w:val="lef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32" w15:restartNumberingAfterBreak="0">
    <w:nsid w:val="6AE105EA"/>
    <w:multiLevelType w:val="hybridMultilevel"/>
    <w:tmpl w:val="2B6C2BA0"/>
    <w:lvl w:ilvl="0" w:tplc="00000001">
      <w:start w:val="1"/>
      <w:numFmt w:val="bullet"/>
      <w:lvlText w:val=""/>
      <w:lvlJc w:val="left"/>
      <w:pPr>
        <w:ind w:left="1854" w:hanging="360"/>
      </w:pPr>
      <w:rPr>
        <w:rFonts w:ascii="Symbol" w:hAnsi="Symbol" w:hint="default"/>
      </w:rPr>
    </w:lvl>
    <w:lvl w:ilvl="1" w:tplc="00000003" w:tentative="1">
      <w:start w:val="1"/>
      <w:numFmt w:val="bullet"/>
      <w:lvlText w:val="o"/>
      <w:lvlJc w:val="left"/>
      <w:pPr>
        <w:ind w:left="2574" w:hanging="360"/>
      </w:pPr>
      <w:rPr>
        <w:rFonts w:ascii="Courier New" w:hAnsi="Courier New" w:cs="Courier New" w:hint="default"/>
      </w:rPr>
    </w:lvl>
    <w:lvl w:ilvl="2" w:tplc="00000005" w:tentative="1">
      <w:start w:val="1"/>
      <w:numFmt w:val="bullet"/>
      <w:lvlText w:val=""/>
      <w:lvlJc w:val="left"/>
      <w:pPr>
        <w:ind w:left="3294" w:hanging="360"/>
      </w:pPr>
      <w:rPr>
        <w:rFonts w:ascii="Wingdings" w:hAnsi="Wingdings" w:hint="default"/>
      </w:rPr>
    </w:lvl>
    <w:lvl w:ilvl="3" w:tplc="00000001" w:tentative="1">
      <w:start w:val="1"/>
      <w:numFmt w:val="bullet"/>
      <w:lvlText w:val=""/>
      <w:lvlJc w:val="left"/>
      <w:pPr>
        <w:ind w:left="4014" w:hanging="360"/>
      </w:pPr>
      <w:rPr>
        <w:rFonts w:ascii="Symbol" w:hAnsi="Symbol" w:hint="default"/>
      </w:rPr>
    </w:lvl>
    <w:lvl w:ilvl="4" w:tplc="00000003" w:tentative="1">
      <w:start w:val="1"/>
      <w:numFmt w:val="bullet"/>
      <w:lvlText w:val="o"/>
      <w:lvlJc w:val="left"/>
      <w:pPr>
        <w:ind w:left="4734" w:hanging="360"/>
      </w:pPr>
      <w:rPr>
        <w:rFonts w:ascii="Courier New" w:hAnsi="Courier New" w:cs="Courier New" w:hint="default"/>
      </w:rPr>
    </w:lvl>
    <w:lvl w:ilvl="5" w:tplc="00000005" w:tentative="1">
      <w:start w:val="1"/>
      <w:numFmt w:val="bullet"/>
      <w:lvlText w:val=""/>
      <w:lvlJc w:val="left"/>
      <w:pPr>
        <w:ind w:left="5454" w:hanging="360"/>
      </w:pPr>
      <w:rPr>
        <w:rFonts w:ascii="Wingdings" w:hAnsi="Wingdings" w:hint="default"/>
      </w:rPr>
    </w:lvl>
    <w:lvl w:ilvl="6" w:tplc="00000001" w:tentative="1">
      <w:start w:val="1"/>
      <w:numFmt w:val="bullet"/>
      <w:lvlText w:val=""/>
      <w:lvlJc w:val="left"/>
      <w:pPr>
        <w:ind w:left="6174" w:hanging="360"/>
      </w:pPr>
      <w:rPr>
        <w:rFonts w:ascii="Symbol" w:hAnsi="Symbol" w:hint="default"/>
      </w:rPr>
    </w:lvl>
    <w:lvl w:ilvl="7" w:tplc="00000003" w:tentative="1">
      <w:start w:val="1"/>
      <w:numFmt w:val="bullet"/>
      <w:lvlText w:val="o"/>
      <w:lvlJc w:val="left"/>
      <w:pPr>
        <w:ind w:left="6894" w:hanging="360"/>
      </w:pPr>
      <w:rPr>
        <w:rFonts w:ascii="Courier New" w:hAnsi="Courier New" w:cs="Courier New" w:hint="default"/>
      </w:rPr>
    </w:lvl>
    <w:lvl w:ilvl="8" w:tplc="00000005" w:tentative="1">
      <w:start w:val="1"/>
      <w:numFmt w:val="bullet"/>
      <w:lvlText w:val=""/>
      <w:lvlJc w:val="left"/>
      <w:pPr>
        <w:ind w:left="7614" w:hanging="360"/>
      </w:pPr>
      <w:rPr>
        <w:rFonts w:ascii="Wingdings" w:hAnsi="Wingdings" w:hint="default"/>
      </w:rPr>
    </w:lvl>
  </w:abstractNum>
  <w:abstractNum w:abstractNumId="33" w15:restartNumberingAfterBreak="0">
    <w:nsid w:val="6D884A65"/>
    <w:multiLevelType w:val="hybridMultilevel"/>
    <w:tmpl w:val="B45CB3B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4" w15:restartNumberingAfterBreak="0">
    <w:nsid w:val="70EE3654"/>
    <w:multiLevelType w:val="hybridMultilevel"/>
    <w:tmpl w:val="C0D0717C"/>
    <w:lvl w:ilvl="0" w:tplc="01F69742">
      <w:numFmt w:val="bullet"/>
      <w:lvlText w:val="-"/>
      <w:lvlJc w:val="left"/>
      <w:pPr>
        <w:ind w:left="1854" w:hanging="360"/>
      </w:pPr>
      <w:rPr>
        <w:rFonts w:ascii="Arial" w:eastAsia="Times" w:hAnsi="Arial" w:cs="Arial" w:hint="default"/>
      </w:rPr>
    </w:lvl>
    <w:lvl w:ilvl="1" w:tplc="100C0003">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5" w15:restartNumberingAfterBreak="0">
    <w:nsid w:val="728B17EB"/>
    <w:multiLevelType w:val="hybridMultilevel"/>
    <w:tmpl w:val="9FDE8800"/>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6" w15:restartNumberingAfterBreak="0">
    <w:nsid w:val="734B65A1"/>
    <w:multiLevelType w:val="hybridMultilevel"/>
    <w:tmpl w:val="8B167460"/>
    <w:lvl w:ilvl="0" w:tplc="8DB6E37C">
      <w:start w:val="1"/>
      <w:numFmt w:val="decimal"/>
      <w:pStyle w:val="ListParagraph"/>
      <w:lvlText w:val="(%1)"/>
      <w:lvlJc w:val="left"/>
      <w:pPr>
        <w:ind w:left="2214" w:hanging="360"/>
      </w:pPr>
      <w:rPr>
        <w:rFonts w:hint="default"/>
      </w:rPr>
    </w:lvl>
    <w:lvl w:ilvl="1" w:tplc="08090003" w:tentative="1">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37" w15:restartNumberingAfterBreak="0">
    <w:nsid w:val="76E44AC4"/>
    <w:multiLevelType w:val="hybridMultilevel"/>
    <w:tmpl w:val="F238D39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8" w15:restartNumberingAfterBreak="0">
    <w:nsid w:val="79EE6383"/>
    <w:multiLevelType w:val="hybridMultilevel"/>
    <w:tmpl w:val="26EA2FF0"/>
    <w:lvl w:ilvl="0" w:tplc="101C471C">
      <w:start w:val="1"/>
      <w:numFmt w:val="decimal"/>
      <w:lvlText w:val="(%1)"/>
      <w:lvlJc w:val="left"/>
      <w:pPr>
        <w:ind w:left="1854" w:hanging="360"/>
      </w:pPr>
      <w:rPr>
        <w:rFonts w:hint="default"/>
        <w:color w:val="auto"/>
      </w:rPr>
    </w:lvl>
    <w:lvl w:ilvl="1" w:tplc="08090019">
      <w:start w:val="1"/>
      <w:numFmt w:val="lowerLetter"/>
      <w:lvlText w:val="%2."/>
      <w:lvlJc w:val="left"/>
      <w:pPr>
        <w:ind w:left="2574" w:hanging="360"/>
      </w:pPr>
    </w:lvl>
    <w:lvl w:ilvl="2" w:tplc="101C471C">
      <w:start w:val="1"/>
      <w:numFmt w:val="decimal"/>
      <w:lvlText w:val="(%3)"/>
      <w:lvlJc w:val="left"/>
      <w:pPr>
        <w:ind w:left="3294" w:hanging="180"/>
      </w:pPr>
      <w:rPr>
        <w:rFonts w:hint="default"/>
      </w:r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9" w15:restartNumberingAfterBreak="0">
    <w:nsid w:val="7F81440D"/>
    <w:multiLevelType w:val="hybridMultilevel"/>
    <w:tmpl w:val="BC325054"/>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num w:numId="1">
    <w:abstractNumId w:val="22"/>
  </w:num>
  <w:num w:numId="2">
    <w:abstractNumId w:val="2"/>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
    <w:abstractNumId w:val="35"/>
  </w:num>
  <w:num w:numId="5">
    <w:abstractNumId w:val="37"/>
  </w:num>
  <w:num w:numId="6">
    <w:abstractNumId w:val="30"/>
  </w:num>
  <w:num w:numId="7">
    <w:abstractNumId w:val="20"/>
  </w:num>
  <w:num w:numId="8">
    <w:abstractNumId w:val="10"/>
  </w:num>
  <w:num w:numId="9">
    <w:abstractNumId w:val="14"/>
  </w:num>
  <w:num w:numId="10">
    <w:abstractNumId w:val="24"/>
  </w:num>
  <w:num w:numId="11">
    <w:abstractNumId w:val="19"/>
  </w:num>
  <w:num w:numId="12">
    <w:abstractNumId w:val="33"/>
  </w:num>
  <w:num w:numId="13">
    <w:abstractNumId w:val="4"/>
  </w:num>
  <w:num w:numId="14">
    <w:abstractNumId w:val="12"/>
  </w:num>
  <w:num w:numId="15">
    <w:abstractNumId w:val="31"/>
  </w:num>
  <w:num w:numId="16">
    <w:abstractNumId w:val="39"/>
  </w:num>
  <w:num w:numId="17">
    <w:abstractNumId w:val="25"/>
  </w:num>
  <w:num w:numId="18">
    <w:abstractNumId w:val="18"/>
  </w:num>
  <w:num w:numId="19">
    <w:abstractNumId w:val="27"/>
  </w:num>
  <w:num w:numId="20">
    <w:abstractNumId w:val="0"/>
  </w:num>
  <w:num w:numId="21">
    <w:abstractNumId w:val="29"/>
  </w:num>
  <w:num w:numId="22">
    <w:abstractNumId w:val="1"/>
  </w:num>
  <w:num w:numId="23">
    <w:abstractNumId w:val="13"/>
  </w:num>
  <w:num w:numId="24">
    <w:abstractNumId w:val="36"/>
  </w:num>
  <w:num w:numId="25">
    <w:abstractNumId w:val="7"/>
  </w:num>
  <w:num w:numId="26">
    <w:abstractNumId w:val="6"/>
  </w:num>
  <w:num w:numId="27">
    <w:abstractNumId w:val="9"/>
  </w:num>
  <w:num w:numId="28">
    <w:abstractNumId w:val="21"/>
  </w:num>
  <w:num w:numId="29">
    <w:abstractNumId w:val="16"/>
  </w:num>
  <w:num w:numId="30">
    <w:abstractNumId w:val="11"/>
  </w:num>
  <w:num w:numId="31">
    <w:abstractNumId w:val="17"/>
  </w:num>
  <w:num w:numId="32">
    <w:abstractNumId w:val="38"/>
  </w:num>
  <w:num w:numId="33">
    <w:abstractNumId w:val="5"/>
  </w:num>
  <w:num w:numId="34">
    <w:abstractNumId w:val="23"/>
  </w:num>
  <w:num w:numId="35">
    <w:abstractNumId w:val="8"/>
  </w:num>
  <w:num w:numId="36">
    <w:abstractNumId w:val="28"/>
  </w:num>
  <w:num w:numId="37">
    <w:abstractNumId w:val="3"/>
  </w:num>
  <w:num w:numId="38">
    <w:abstractNumId w:val="26"/>
  </w:num>
  <w:num w:numId="39">
    <w:abstractNumId w:val="34"/>
  </w:num>
  <w:num w:numId="40">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6521"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1">
    <w:abstractNumId w:val="15"/>
  </w:num>
  <w:num w:numId="42">
    <w:abstractNumId w:val="3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 Marc">
    <w15:presenceInfo w15:providerId="None" w15:userId="Andre, Marc"/>
  </w15:person>
  <w15:person w15:author="Andre, Marc [2]">
    <w15:presenceInfo w15:providerId="AD" w15:userId="S::Marc.Andre@stryker.com::80d4f06f-1246-40cb-9d8e-ba3985d314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826"/>
    <w:rsid w:val="000007BA"/>
    <w:rsid w:val="00000889"/>
    <w:rsid w:val="00003737"/>
    <w:rsid w:val="00004020"/>
    <w:rsid w:val="00004A70"/>
    <w:rsid w:val="00004B1E"/>
    <w:rsid w:val="00005783"/>
    <w:rsid w:val="00007222"/>
    <w:rsid w:val="0000749D"/>
    <w:rsid w:val="0000768F"/>
    <w:rsid w:val="00007EBC"/>
    <w:rsid w:val="00010A14"/>
    <w:rsid w:val="00010F1D"/>
    <w:rsid w:val="00011702"/>
    <w:rsid w:val="00011791"/>
    <w:rsid w:val="00011EA8"/>
    <w:rsid w:val="00012AD5"/>
    <w:rsid w:val="00012B4A"/>
    <w:rsid w:val="000139BB"/>
    <w:rsid w:val="00014D5C"/>
    <w:rsid w:val="00014F7A"/>
    <w:rsid w:val="0001569B"/>
    <w:rsid w:val="000218DB"/>
    <w:rsid w:val="000219E5"/>
    <w:rsid w:val="00023D65"/>
    <w:rsid w:val="00023F0B"/>
    <w:rsid w:val="000256CB"/>
    <w:rsid w:val="00026BD2"/>
    <w:rsid w:val="0003190D"/>
    <w:rsid w:val="000321C8"/>
    <w:rsid w:val="000324F1"/>
    <w:rsid w:val="00036C3C"/>
    <w:rsid w:val="00040736"/>
    <w:rsid w:val="00040F42"/>
    <w:rsid w:val="00040F4A"/>
    <w:rsid w:val="000425A6"/>
    <w:rsid w:val="000428AE"/>
    <w:rsid w:val="000435A9"/>
    <w:rsid w:val="0005006A"/>
    <w:rsid w:val="00051DC1"/>
    <w:rsid w:val="00053A3B"/>
    <w:rsid w:val="00055836"/>
    <w:rsid w:val="00056A4F"/>
    <w:rsid w:val="00056CAB"/>
    <w:rsid w:val="000572DD"/>
    <w:rsid w:val="00057FEE"/>
    <w:rsid w:val="00060C29"/>
    <w:rsid w:val="00063893"/>
    <w:rsid w:val="0006559D"/>
    <w:rsid w:val="00067AD0"/>
    <w:rsid w:val="00067CAC"/>
    <w:rsid w:val="00070884"/>
    <w:rsid w:val="000728A2"/>
    <w:rsid w:val="00072DE0"/>
    <w:rsid w:val="00072E47"/>
    <w:rsid w:val="00072F78"/>
    <w:rsid w:val="00075CFE"/>
    <w:rsid w:val="0007649A"/>
    <w:rsid w:val="000764E1"/>
    <w:rsid w:val="00076BD3"/>
    <w:rsid w:val="00076F89"/>
    <w:rsid w:val="00077FC1"/>
    <w:rsid w:val="00081365"/>
    <w:rsid w:val="00083B59"/>
    <w:rsid w:val="00084EC1"/>
    <w:rsid w:val="000855FC"/>
    <w:rsid w:val="000870CC"/>
    <w:rsid w:val="000903A8"/>
    <w:rsid w:val="00090C99"/>
    <w:rsid w:val="00091971"/>
    <w:rsid w:val="00091B2F"/>
    <w:rsid w:val="0009446D"/>
    <w:rsid w:val="0009471D"/>
    <w:rsid w:val="00095341"/>
    <w:rsid w:val="00097A65"/>
    <w:rsid w:val="00097B18"/>
    <w:rsid w:val="000A146D"/>
    <w:rsid w:val="000A1903"/>
    <w:rsid w:val="000A1D3B"/>
    <w:rsid w:val="000A36DE"/>
    <w:rsid w:val="000A6385"/>
    <w:rsid w:val="000B0C06"/>
    <w:rsid w:val="000B1885"/>
    <w:rsid w:val="000B2D61"/>
    <w:rsid w:val="000B34C6"/>
    <w:rsid w:val="000B3E4C"/>
    <w:rsid w:val="000B5AF1"/>
    <w:rsid w:val="000B5BB5"/>
    <w:rsid w:val="000B5C10"/>
    <w:rsid w:val="000B63C4"/>
    <w:rsid w:val="000B7DE0"/>
    <w:rsid w:val="000C0FF3"/>
    <w:rsid w:val="000C1A1B"/>
    <w:rsid w:val="000C2010"/>
    <w:rsid w:val="000C5C56"/>
    <w:rsid w:val="000C5C87"/>
    <w:rsid w:val="000C5F69"/>
    <w:rsid w:val="000C76AE"/>
    <w:rsid w:val="000D0830"/>
    <w:rsid w:val="000D2920"/>
    <w:rsid w:val="000D419E"/>
    <w:rsid w:val="000D4747"/>
    <w:rsid w:val="000D799F"/>
    <w:rsid w:val="000E140F"/>
    <w:rsid w:val="000E4C96"/>
    <w:rsid w:val="000E7A21"/>
    <w:rsid w:val="000F0C4C"/>
    <w:rsid w:val="000F176E"/>
    <w:rsid w:val="000F3A26"/>
    <w:rsid w:val="000F4EE0"/>
    <w:rsid w:val="000F76D8"/>
    <w:rsid w:val="001004EC"/>
    <w:rsid w:val="00100858"/>
    <w:rsid w:val="001024E7"/>
    <w:rsid w:val="0010258B"/>
    <w:rsid w:val="00104C54"/>
    <w:rsid w:val="00104C65"/>
    <w:rsid w:val="00105499"/>
    <w:rsid w:val="001100AC"/>
    <w:rsid w:val="00111617"/>
    <w:rsid w:val="001119DC"/>
    <w:rsid w:val="00112ED2"/>
    <w:rsid w:val="001139AB"/>
    <w:rsid w:val="001157F6"/>
    <w:rsid w:val="00116583"/>
    <w:rsid w:val="00116734"/>
    <w:rsid w:val="001201EE"/>
    <w:rsid w:val="0012046C"/>
    <w:rsid w:val="00121089"/>
    <w:rsid w:val="00123E5D"/>
    <w:rsid w:val="00123F1D"/>
    <w:rsid w:val="001240C2"/>
    <w:rsid w:val="00124A2B"/>
    <w:rsid w:val="00127186"/>
    <w:rsid w:val="001319EF"/>
    <w:rsid w:val="001356C1"/>
    <w:rsid w:val="001366A7"/>
    <w:rsid w:val="001379B1"/>
    <w:rsid w:val="001406F3"/>
    <w:rsid w:val="00141D30"/>
    <w:rsid w:val="0014375A"/>
    <w:rsid w:val="00144EBE"/>
    <w:rsid w:val="00144ED1"/>
    <w:rsid w:val="00144F4D"/>
    <w:rsid w:val="0014750B"/>
    <w:rsid w:val="0014778E"/>
    <w:rsid w:val="00150068"/>
    <w:rsid w:val="00152125"/>
    <w:rsid w:val="001523B1"/>
    <w:rsid w:val="00152B98"/>
    <w:rsid w:val="00153112"/>
    <w:rsid w:val="001535F1"/>
    <w:rsid w:val="00153F99"/>
    <w:rsid w:val="0015423F"/>
    <w:rsid w:val="00154D8B"/>
    <w:rsid w:val="00154F37"/>
    <w:rsid w:val="00156389"/>
    <w:rsid w:val="0015670E"/>
    <w:rsid w:val="001577FB"/>
    <w:rsid w:val="00161592"/>
    <w:rsid w:val="00161FEC"/>
    <w:rsid w:val="001621E1"/>
    <w:rsid w:val="00162680"/>
    <w:rsid w:val="001633BE"/>
    <w:rsid w:val="001644E2"/>
    <w:rsid w:val="00164555"/>
    <w:rsid w:val="001657E7"/>
    <w:rsid w:val="001659C5"/>
    <w:rsid w:val="00166D66"/>
    <w:rsid w:val="001670B3"/>
    <w:rsid w:val="00167B34"/>
    <w:rsid w:val="00170856"/>
    <w:rsid w:val="00171987"/>
    <w:rsid w:val="00175E4A"/>
    <w:rsid w:val="00176C61"/>
    <w:rsid w:val="00177E0B"/>
    <w:rsid w:val="001813F3"/>
    <w:rsid w:val="00182800"/>
    <w:rsid w:val="00186C39"/>
    <w:rsid w:val="00187D35"/>
    <w:rsid w:val="00191DEB"/>
    <w:rsid w:val="00192CE7"/>
    <w:rsid w:val="00194CE6"/>
    <w:rsid w:val="00194DB0"/>
    <w:rsid w:val="001959AE"/>
    <w:rsid w:val="0019790A"/>
    <w:rsid w:val="00197AEB"/>
    <w:rsid w:val="001A1246"/>
    <w:rsid w:val="001A285A"/>
    <w:rsid w:val="001A37D7"/>
    <w:rsid w:val="001A3FC0"/>
    <w:rsid w:val="001A6868"/>
    <w:rsid w:val="001A7907"/>
    <w:rsid w:val="001B55B3"/>
    <w:rsid w:val="001C1C9E"/>
    <w:rsid w:val="001C27A9"/>
    <w:rsid w:val="001C30B1"/>
    <w:rsid w:val="001C32B0"/>
    <w:rsid w:val="001C6D8D"/>
    <w:rsid w:val="001C7097"/>
    <w:rsid w:val="001C7648"/>
    <w:rsid w:val="001C7BF9"/>
    <w:rsid w:val="001D16CB"/>
    <w:rsid w:val="001D2D0E"/>
    <w:rsid w:val="001D4343"/>
    <w:rsid w:val="001E0AB9"/>
    <w:rsid w:val="001E0B8B"/>
    <w:rsid w:val="001E4064"/>
    <w:rsid w:val="001E44F1"/>
    <w:rsid w:val="001E461F"/>
    <w:rsid w:val="001E4B03"/>
    <w:rsid w:val="001E4D53"/>
    <w:rsid w:val="001E590F"/>
    <w:rsid w:val="001E7351"/>
    <w:rsid w:val="001E7870"/>
    <w:rsid w:val="001F124D"/>
    <w:rsid w:val="001F135D"/>
    <w:rsid w:val="001F148A"/>
    <w:rsid w:val="001F33D8"/>
    <w:rsid w:val="001F3B64"/>
    <w:rsid w:val="001F40DC"/>
    <w:rsid w:val="001F4739"/>
    <w:rsid w:val="001F7DD4"/>
    <w:rsid w:val="002006D0"/>
    <w:rsid w:val="0020087C"/>
    <w:rsid w:val="00201A0D"/>
    <w:rsid w:val="00204AC4"/>
    <w:rsid w:val="00205C52"/>
    <w:rsid w:val="002102D1"/>
    <w:rsid w:val="00214A78"/>
    <w:rsid w:val="002165A7"/>
    <w:rsid w:val="00216680"/>
    <w:rsid w:val="0021686A"/>
    <w:rsid w:val="00216B7A"/>
    <w:rsid w:val="00216CD5"/>
    <w:rsid w:val="0022264C"/>
    <w:rsid w:val="002233D0"/>
    <w:rsid w:val="002241E5"/>
    <w:rsid w:val="0022558C"/>
    <w:rsid w:val="0022654A"/>
    <w:rsid w:val="00226E56"/>
    <w:rsid w:val="002279C1"/>
    <w:rsid w:val="00230A02"/>
    <w:rsid w:val="00230F91"/>
    <w:rsid w:val="00231F8C"/>
    <w:rsid w:val="002320B3"/>
    <w:rsid w:val="0023296C"/>
    <w:rsid w:val="00233187"/>
    <w:rsid w:val="002367DE"/>
    <w:rsid w:val="002376F9"/>
    <w:rsid w:val="00237D15"/>
    <w:rsid w:val="00240FEB"/>
    <w:rsid w:val="00242607"/>
    <w:rsid w:val="002444DF"/>
    <w:rsid w:val="00245AF4"/>
    <w:rsid w:val="00247939"/>
    <w:rsid w:val="00251A7A"/>
    <w:rsid w:val="00252FCF"/>
    <w:rsid w:val="00253E66"/>
    <w:rsid w:val="002542E3"/>
    <w:rsid w:val="00254DA6"/>
    <w:rsid w:val="002613FB"/>
    <w:rsid w:val="002619B1"/>
    <w:rsid w:val="00262B71"/>
    <w:rsid w:val="00263904"/>
    <w:rsid w:val="00264DC4"/>
    <w:rsid w:val="00265B6F"/>
    <w:rsid w:val="002660FF"/>
    <w:rsid w:val="0026652F"/>
    <w:rsid w:val="00266DDD"/>
    <w:rsid w:val="0027063B"/>
    <w:rsid w:val="00270DAF"/>
    <w:rsid w:val="00271CFB"/>
    <w:rsid w:val="002728EB"/>
    <w:rsid w:val="00272D91"/>
    <w:rsid w:val="00272ED8"/>
    <w:rsid w:val="00275B91"/>
    <w:rsid w:val="0027611C"/>
    <w:rsid w:val="002807B0"/>
    <w:rsid w:val="00282AE7"/>
    <w:rsid w:val="00283414"/>
    <w:rsid w:val="002834E2"/>
    <w:rsid w:val="00283A4A"/>
    <w:rsid w:val="002857DE"/>
    <w:rsid w:val="002866A0"/>
    <w:rsid w:val="002874E9"/>
    <w:rsid w:val="00287DD1"/>
    <w:rsid w:val="00290924"/>
    <w:rsid w:val="00291938"/>
    <w:rsid w:val="00292733"/>
    <w:rsid w:val="00292F5F"/>
    <w:rsid w:val="00294542"/>
    <w:rsid w:val="002954C2"/>
    <w:rsid w:val="00297271"/>
    <w:rsid w:val="00297695"/>
    <w:rsid w:val="002A25FA"/>
    <w:rsid w:val="002A283F"/>
    <w:rsid w:val="002A38EB"/>
    <w:rsid w:val="002A46FD"/>
    <w:rsid w:val="002A70A5"/>
    <w:rsid w:val="002A7A04"/>
    <w:rsid w:val="002B18F2"/>
    <w:rsid w:val="002B3521"/>
    <w:rsid w:val="002B4C8B"/>
    <w:rsid w:val="002B5741"/>
    <w:rsid w:val="002B679F"/>
    <w:rsid w:val="002B7511"/>
    <w:rsid w:val="002C01FE"/>
    <w:rsid w:val="002C2EFC"/>
    <w:rsid w:val="002C5628"/>
    <w:rsid w:val="002C7B36"/>
    <w:rsid w:val="002C7B53"/>
    <w:rsid w:val="002D0407"/>
    <w:rsid w:val="002D0D91"/>
    <w:rsid w:val="002D11E8"/>
    <w:rsid w:val="002D1DDC"/>
    <w:rsid w:val="002D203E"/>
    <w:rsid w:val="002D2563"/>
    <w:rsid w:val="002D25E3"/>
    <w:rsid w:val="002D38E5"/>
    <w:rsid w:val="002D495A"/>
    <w:rsid w:val="002D4DAC"/>
    <w:rsid w:val="002D55E2"/>
    <w:rsid w:val="002D5D0E"/>
    <w:rsid w:val="002D7C29"/>
    <w:rsid w:val="002E0D62"/>
    <w:rsid w:val="002E0DBA"/>
    <w:rsid w:val="002E1C4A"/>
    <w:rsid w:val="002E3442"/>
    <w:rsid w:val="002E365F"/>
    <w:rsid w:val="002E4AA3"/>
    <w:rsid w:val="002E50E1"/>
    <w:rsid w:val="002E736B"/>
    <w:rsid w:val="002F1C7B"/>
    <w:rsid w:val="002F2FBD"/>
    <w:rsid w:val="002F3E14"/>
    <w:rsid w:val="002F4D27"/>
    <w:rsid w:val="002F581D"/>
    <w:rsid w:val="002F6E4A"/>
    <w:rsid w:val="002F7BC6"/>
    <w:rsid w:val="00300BFE"/>
    <w:rsid w:val="003011E5"/>
    <w:rsid w:val="003011FF"/>
    <w:rsid w:val="00302014"/>
    <w:rsid w:val="0030213A"/>
    <w:rsid w:val="0030338C"/>
    <w:rsid w:val="00305F25"/>
    <w:rsid w:val="003068CE"/>
    <w:rsid w:val="0030693A"/>
    <w:rsid w:val="003109C5"/>
    <w:rsid w:val="003110B2"/>
    <w:rsid w:val="00311684"/>
    <w:rsid w:val="0031407D"/>
    <w:rsid w:val="00317E26"/>
    <w:rsid w:val="00321F37"/>
    <w:rsid w:val="00323A28"/>
    <w:rsid w:val="00323D27"/>
    <w:rsid w:val="00325B33"/>
    <w:rsid w:val="003314B2"/>
    <w:rsid w:val="0033275A"/>
    <w:rsid w:val="0033487D"/>
    <w:rsid w:val="00335245"/>
    <w:rsid w:val="003374F8"/>
    <w:rsid w:val="0033753B"/>
    <w:rsid w:val="0034008E"/>
    <w:rsid w:val="0034015A"/>
    <w:rsid w:val="003416B5"/>
    <w:rsid w:val="0034277B"/>
    <w:rsid w:val="00346384"/>
    <w:rsid w:val="00347693"/>
    <w:rsid w:val="0035014C"/>
    <w:rsid w:val="00351722"/>
    <w:rsid w:val="00351C37"/>
    <w:rsid w:val="0035203D"/>
    <w:rsid w:val="00352117"/>
    <w:rsid w:val="00352B54"/>
    <w:rsid w:val="0035303A"/>
    <w:rsid w:val="00355051"/>
    <w:rsid w:val="00355BF6"/>
    <w:rsid w:val="00357F12"/>
    <w:rsid w:val="003614EF"/>
    <w:rsid w:val="00361F34"/>
    <w:rsid w:val="00362BA5"/>
    <w:rsid w:val="00365A20"/>
    <w:rsid w:val="003662DD"/>
    <w:rsid w:val="00366E27"/>
    <w:rsid w:val="00366F08"/>
    <w:rsid w:val="0037015D"/>
    <w:rsid w:val="00376569"/>
    <w:rsid w:val="00380346"/>
    <w:rsid w:val="00380C95"/>
    <w:rsid w:val="00381295"/>
    <w:rsid w:val="00382098"/>
    <w:rsid w:val="00384F0F"/>
    <w:rsid w:val="0038569B"/>
    <w:rsid w:val="00385C2E"/>
    <w:rsid w:val="0038604E"/>
    <w:rsid w:val="0038748C"/>
    <w:rsid w:val="00387AC8"/>
    <w:rsid w:val="00390598"/>
    <w:rsid w:val="00390754"/>
    <w:rsid w:val="0039203E"/>
    <w:rsid w:val="003942EA"/>
    <w:rsid w:val="00394DD1"/>
    <w:rsid w:val="003A0B86"/>
    <w:rsid w:val="003A1F7D"/>
    <w:rsid w:val="003A21CF"/>
    <w:rsid w:val="003A2423"/>
    <w:rsid w:val="003A2D67"/>
    <w:rsid w:val="003A3759"/>
    <w:rsid w:val="003A581A"/>
    <w:rsid w:val="003B0C2D"/>
    <w:rsid w:val="003B1CC8"/>
    <w:rsid w:val="003B40DA"/>
    <w:rsid w:val="003B6D08"/>
    <w:rsid w:val="003B7831"/>
    <w:rsid w:val="003C2907"/>
    <w:rsid w:val="003C32DB"/>
    <w:rsid w:val="003C3FA7"/>
    <w:rsid w:val="003C71F2"/>
    <w:rsid w:val="003C7C75"/>
    <w:rsid w:val="003D12BA"/>
    <w:rsid w:val="003D31E3"/>
    <w:rsid w:val="003D3688"/>
    <w:rsid w:val="003D438E"/>
    <w:rsid w:val="003D47AB"/>
    <w:rsid w:val="003D49BB"/>
    <w:rsid w:val="003D6899"/>
    <w:rsid w:val="003D6DD6"/>
    <w:rsid w:val="003D7FBB"/>
    <w:rsid w:val="003E0827"/>
    <w:rsid w:val="003E27C7"/>
    <w:rsid w:val="003E363F"/>
    <w:rsid w:val="003E4321"/>
    <w:rsid w:val="003E4508"/>
    <w:rsid w:val="003E5EBA"/>
    <w:rsid w:val="003E752A"/>
    <w:rsid w:val="003E76CD"/>
    <w:rsid w:val="003E7951"/>
    <w:rsid w:val="003F031D"/>
    <w:rsid w:val="003F133D"/>
    <w:rsid w:val="003F33D5"/>
    <w:rsid w:val="003F438A"/>
    <w:rsid w:val="003F4C0B"/>
    <w:rsid w:val="003F5D4E"/>
    <w:rsid w:val="003F6A3A"/>
    <w:rsid w:val="003F6B7F"/>
    <w:rsid w:val="003F7946"/>
    <w:rsid w:val="00402225"/>
    <w:rsid w:val="00402368"/>
    <w:rsid w:val="00403A66"/>
    <w:rsid w:val="0040519C"/>
    <w:rsid w:val="00405605"/>
    <w:rsid w:val="00407043"/>
    <w:rsid w:val="00407B6E"/>
    <w:rsid w:val="0041134A"/>
    <w:rsid w:val="00411FD9"/>
    <w:rsid w:val="00412EF4"/>
    <w:rsid w:val="00415EA0"/>
    <w:rsid w:val="00416413"/>
    <w:rsid w:val="00420599"/>
    <w:rsid w:val="00420FBE"/>
    <w:rsid w:val="0042343E"/>
    <w:rsid w:val="004236AB"/>
    <w:rsid w:val="00424A99"/>
    <w:rsid w:val="0042672D"/>
    <w:rsid w:val="00432336"/>
    <w:rsid w:val="004331C1"/>
    <w:rsid w:val="004335C5"/>
    <w:rsid w:val="00433821"/>
    <w:rsid w:val="0043583E"/>
    <w:rsid w:val="004377D4"/>
    <w:rsid w:val="00437C9B"/>
    <w:rsid w:val="00440C2F"/>
    <w:rsid w:val="00446523"/>
    <w:rsid w:val="00446DAB"/>
    <w:rsid w:val="004513DB"/>
    <w:rsid w:val="00452126"/>
    <w:rsid w:val="00452A81"/>
    <w:rsid w:val="00453B18"/>
    <w:rsid w:val="004573E0"/>
    <w:rsid w:val="00462032"/>
    <w:rsid w:val="00462264"/>
    <w:rsid w:val="00464485"/>
    <w:rsid w:val="0046577C"/>
    <w:rsid w:val="00466A7D"/>
    <w:rsid w:val="00467B82"/>
    <w:rsid w:val="0047208F"/>
    <w:rsid w:val="004726BE"/>
    <w:rsid w:val="0047298A"/>
    <w:rsid w:val="00474C3B"/>
    <w:rsid w:val="00476A52"/>
    <w:rsid w:val="00477062"/>
    <w:rsid w:val="0047757C"/>
    <w:rsid w:val="004829EE"/>
    <w:rsid w:val="00482C17"/>
    <w:rsid w:val="00484A80"/>
    <w:rsid w:val="00485964"/>
    <w:rsid w:val="00485C1D"/>
    <w:rsid w:val="00485F23"/>
    <w:rsid w:val="0048722F"/>
    <w:rsid w:val="00490148"/>
    <w:rsid w:val="00490174"/>
    <w:rsid w:val="004910C7"/>
    <w:rsid w:val="004927DC"/>
    <w:rsid w:val="00493227"/>
    <w:rsid w:val="004955BF"/>
    <w:rsid w:val="00495CB8"/>
    <w:rsid w:val="00495FE4"/>
    <w:rsid w:val="004A2554"/>
    <w:rsid w:val="004A3B3C"/>
    <w:rsid w:val="004A482B"/>
    <w:rsid w:val="004A5740"/>
    <w:rsid w:val="004A7FD2"/>
    <w:rsid w:val="004B131D"/>
    <w:rsid w:val="004B6B01"/>
    <w:rsid w:val="004B72BF"/>
    <w:rsid w:val="004C1AE4"/>
    <w:rsid w:val="004C25AD"/>
    <w:rsid w:val="004C3A07"/>
    <w:rsid w:val="004C432E"/>
    <w:rsid w:val="004C4BB9"/>
    <w:rsid w:val="004C6405"/>
    <w:rsid w:val="004D33C2"/>
    <w:rsid w:val="004D54A0"/>
    <w:rsid w:val="004D556E"/>
    <w:rsid w:val="004D5C25"/>
    <w:rsid w:val="004E1324"/>
    <w:rsid w:val="004E1EEF"/>
    <w:rsid w:val="004E201E"/>
    <w:rsid w:val="004E5BB6"/>
    <w:rsid w:val="004E608B"/>
    <w:rsid w:val="004E6E96"/>
    <w:rsid w:val="004F0B16"/>
    <w:rsid w:val="004F1165"/>
    <w:rsid w:val="004F2266"/>
    <w:rsid w:val="004F3EA1"/>
    <w:rsid w:val="004F6413"/>
    <w:rsid w:val="004F6664"/>
    <w:rsid w:val="004F7C32"/>
    <w:rsid w:val="00500014"/>
    <w:rsid w:val="00500824"/>
    <w:rsid w:val="00502739"/>
    <w:rsid w:val="00502D84"/>
    <w:rsid w:val="005038B7"/>
    <w:rsid w:val="00503ADC"/>
    <w:rsid w:val="00507AB1"/>
    <w:rsid w:val="00507F9E"/>
    <w:rsid w:val="00511042"/>
    <w:rsid w:val="005118CE"/>
    <w:rsid w:val="00511C65"/>
    <w:rsid w:val="005125DD"/>
    <w:rsid w:val="00513859"/>
    <w:rsid w:val="0051415D"/>
    <w:rsid w:val="005153EB"/>
    <w:rsid w:val="0052154A"/>
    <w:rsid w:val="00522A56"/>
    <w:rsid w:val="0052620B"/>
    <w:rsid w:val="0052708A"/>
    <w:rsid w:val="00531BD7"/>
    <w:rsid w:val="005326E3"/>
    <w:rsid w:val="0053352C"/>
    <w:rsid w:val="00534A1B"/>
    <w:rsid w:val="00536016"/>
    <w:rsid w:val="00536038"/>
    <w:rsid w:val="0054169B"/>
    <w:rsid w:val="00543BE0"/>
    <w:rsid w:val="00543F4A"/>
    <w:rsid w:val="00543FB9"/>
    <w:rsid w:val="00545C8C"/>
    <w:rsid w:val="00545DCD"/>
    <w:rsid w:val="00546CF2"/>
    <w:rsid w:val="0054738B"/>
    <w:rsid w:val="00554316"/>
    <w:rsid w:val="005554AD"/>
    <w:rsid w:val="00555D55"/>
    <w:rsid w:val="0055650B"/>
    <w:rsid w:val="00556738"/>
    <w:rsid w:val="0055741B"/>
    <w:rsid w:val="0056039E"/>
    <w:rsid w:val="005607B2"/>
    <w:rsid w:val="00563490"/>
    <w:rsid w:val="00563879"/>
    <w:rsid w:val="005638EE"/>
    <w:rsid w:val="005647B1"/>
    <w:rsid w:val="00564C51"/>
    <w:rsid w:val="005664FD"/>
    <w:rsid w:val="00567ED0"/>
    <w:rsid w:val="00572FA1"/>
    <w:rsid w:val="00573B5D"/>
    <w:rsid w:val="00574815"/>
    <w:rsid w:val="00575EFB"/>
    <w:rsid w:val="00577A8E"/>
    <w:rsid w:val="0058101F"/>
    <w:rsid w:val="00581D7A"/>
    <w:rsid w:val="005841FB"/>
    <w:rsid w:val="00584B64"/>
    <w:rsid w:val="0058521D"/>
    <w:rsid w:val="00587308"/>
    <w:rsid w:val="00590BC3"/>
    <w:rsid w:val="00590FB0"/>
    <w:rsid w:val="00591C37"/>
    <w:rsid w:val="00592623"/>
    <w:rsid w:val="00592F8F"/>
    <w:rsid w:val="005A2EB3"/>
    <w:rsid w:val="005A30FB"/>
    <w:rsid w:val="005A5062"/>
    <w:rsid w:val="005A614F"/>
    <w:rsid w:val="005A646C"/>
    <w:rsid w:val="005A69E9"/>
    <w:rsid w:val="005B024B"/>
    <w:rsid w:val="005B1164"/>
    <w:rsid w:val="005B11CB"/>
    <w:rsid w:val="005B1F32"/>
    <w:rsid w:val="005B2604"/>
    <w:rsid w:val="005B448C"/>
    <w:rsid w:val="005B73E2"/>
    <w:rsid w:val="005C082D"/>
    <w:rsid w:val="005C0E1D"/>
    <w:rsid w:val="005C1AC5"/>
    <w:rsid w:val="005C2007"/>
    <w:rsid w:val="005C44C8"/>
    <w:rsid w:val="005C78F4"/>
    <w:rsid w:val="005D10AA"/>
    <w:rsid w:val="005D3867"/>
    <w:rsid w:val="005D6140"/>
    <w:rsid w:val="005D7515"/>
    <w:rsid w:val="005D7666"/>
    <w:rsid w:val="005E0088"/>
    <w:rsid w:val="005E10AB"/>
    <w:rsid w:val="005E19F7"/>
    <w:rsid w:val="005E242A"/>
    <w:rsid w:val="005E310B"/>
    <w:rsid w:val="005F2B2B"/>
    <w:rsid w:val="005F5CF6"/>
    <w:rsid w:val="005F68F2"/>
    <w:rsid w:val="00600741"/>
    <w:rsid w:val="00602430"/>
    <w:rsid w:val="00603100"/>
    <w:rsid w:val="006055B6"/>
    <w:rsid w:val="00605662"/>
    <w:rsid w:val="0061062D"/>
    <w:rsid w:val="0061134D"/>
    <w:rsid w:val="006123BB"/>
    <w:rsid w:val="0061367C"/>
    <w:rsid w:val="006149FC"/>
    <w:rsid w:val="006213C4"/>
    <w:rsid w:val="00622651"/>
    <w:rsid w:val="006251AE"/>
    <w:rsid w:val="00625BD3"/>
    <w:rsid w:val="00631FC4"/>
    <w:rsid w:val="006321CE"/>
    <w:rsid w:val="00634052"/>
    <w:rsid w:val="006375FD"/>
    <w:rsid w:val="00637ECE"/>
    <w:rsid w:val="0064180A"/>
    <w:rsid w:val="00641CCA"/>
    <w:rsid w:val="00642AAF"/>
    <w:rsid w:val="00643162"/>
    <w:rsid w:val="006441B0"/>
    <w:rsid w:val="006442D4"/>
    <w:rsid w:val="00647935"/>
    <w:rsid w:val="00650B7D"/>
    <w:rsid w:val="00651B2F"/>
    <w:rsid w:val="00653002"/>
    <w:rsid w:val="006560F0"/>
    <w:rsid w:val="00661D11"/>
    <w:rsid w:val="00661DA3"/>
    <w:rsid w:val="00664BA5"/>
    <w:rsid w:val="006651EE"/>
    <w:rsid w:val="00670560"/>
    <w:rsid w:val="0067205D"/>
    <w:rsid w:val="00672541"/>
    <w:rsid w:val="00673C0A"/>
    <w:rsid w:val="006744B8"/>
    <w:rsid w:val="00675F56"/>
    <w:rsid w:val="00677370"/>
    <w:rsid w:val="006774C8"/>
    <w:rsid w:val="00677B8A"/>
    <w:rsid w:val="00680884"/>
    <w:rsid w:val="006812D5"/>
    <w:rsid w:val="00683C4F"/>
    <w:rsid w:val="006868EA"/>
    <w:rsid w:val="00686A25"/>
    <w:rsid w:val="00690DCF"/>
    <w:rsid w:val="00691699"/>
    <w:rsid w:val="00692C79"/>
    <w:rsid w:val="00693E79"/>
    <w:rsid w:val="006942C3"/>
    <w:rsid w:val="00696726"/>
    <w:rsid w:val="00697100"/>
    <w:rsid w:val="006A08A8"/>
    <w:rsid w:val="006A2F43"/>
    <w:rsid w:val="006A321C"/>
    <w:rsid w:val="006A3BC1"/>
    <w:rsid w:val="006A4322"/>
    <w:rsid w:val="006A6152"/>
    <w:rsid w:val="006B134D"/>
    <w:rsid w:val="006B361C"/>
    <w:rsid w:val="006B3DD3"/>
    <w:rsid w:val="006B57C2"/>
    <w:rsid w:val="006B6660"/>
    <w:rsid w:val="006B7220"/>
    <w:rsid w:val="006C318F"/>
    <w:rsid w:val="006C3B88"/>
    <w:rsid w:val="006C5939"/>
    <w:rsid w:val="006C5E42"/>
    <w:rsid w:val="006C7304"/>
    <w:rsid w:val="006C7C5B"/>
    <w:rsid w:val="006D2897"/>
    <w:rsid w:val="006D2C1F"/>
    <w:rsid w:val="006D3597"/>
    <w:rsid w:val="006D4229"/>
    <w:rsid w:val="006D46E6"/>
    <w:rsid w:val="006D5095"/>
    <w:rsid w:val="006D6E37"/>
    <w:rsid w:val="006E04F6"/>
    <w:rsid w:val="006E0995"/>
    <w:rsid w:val="006E109D"/>
    <w:rsid w:val="006E353B"/>
    <w:rsid w:val="006E3996"/>
    <w:rsid w:val="006E5988"/>
    <w:rsid w:val="006E6156"/>
    <w:rsid w:val="006E681B"/>
    <w:rsid w:val="006E7E54"/>
    <w:rsid w:val="006F00EA"/>
    <w:rsid w:val="006F1740"/>
    <w:rsid w:val="006F2373"/>
    <w:rsid w:val="006F24F1"/>
    <w:rsid w:val="006F2C6C"/>
    <w:rsid w:val="006F349A"/>
    <w:rsid w:val="006F423B"/>
    <w:rsid w:val="006F5757"/>
    <w:rsid w:val="006F5A05"/>
    <w:rsid w:val="006F5D2F"/>
    <w:rsid w:val="006F6BAA"/>
    <w:rsid w:val="006F6BD3"/>
    <w:rsid w:val="006F6CF3"/>
    <w:rsid w:val="006F79C4"/>
    <w:rsid w:val="006F7A23"/>
    <w:rsid w:val="006F7F62"/>
    <w:rsid w:val="007000E6"/>
    <w:rsid w:val="007023A6"/>
    <w:rsid w:val="00703AA4"/>
    <w:rsid w:val="00705454"/>
    <w:rsid w:val="0070614E"/>
    <w:rsid w:val="00706D2B"/>
    <w:rsid w:val="00706E79"/>
    <w:rsid w:val="007101DD"/>
    <w:rsid w:val="00710F08"/>
    <w:rsid w:val="00711B04"/>
    <w:rsid w:val="00714130"/>
    <w:rsid w:val="007158FE"/>
    <w:rsid w:val="00715AAD"/>
    <w:rsid w:val="0071616B"/>
    <w:rsid w:val="00716C16"/>
    <w:rsid w:val="007177C4"/>
    <w:rsid w:val="00717C9E"/>
    <w:rsid w:val="00717CE9"/>
    <w:rsid w:val="00721015"/>
    <w:rsid w:val="00723447"/>
    <w:rsid w:val="00723807"/>
    <w:rsid w:val="00723C3D"/>
    <w:rsid w:val="00725C8F"/>
    <w:rsid w:val="007260B9"/>
    <w:rsid w:val="007273D9"/>
    <w:rsid w:val="00732F69"/>
    <w:rsid w:val="007354CC"/>
    <w:rsid w:val="00735BE8"/>
    <w:rsid w:val="00735F09"/>
    <w:rsid w:val="00735FE1"/>
    <w:rsid w:val="00736B73"/>
    <w:rsid w:val="00737AF1"/>
    <w:rsid w:val="00741E64"/>
    <w:rsid w:val="00744046"/>
    <w:rsid w:val="00745B31"/>
    <w:rsid w:val="00747B4E"/>
    <w:rsid w:val="00747B92"/>
    <w:rsid w:val="00750327"/>
    <w:rsid w:val="007522E2"/>
    <w:rsid w:val="00752726"/>
    <w:rsid w:val="00752B76"/>
    <w:rsid w:val="00752FD9"/>
    <w:rsid w:val="00760B90"/>
    <w:rsid w:val="00761EEB"/>
    <w:rsid w:val="00763F25"/>
    <w:rsid w:val="007645F2"/>
    <w:rsid w:val="00765DB0"/>
    <w:rsid w:val="00766B25"/>
    <w:rsid w:val="00767BA5"/>
    <w:rsid w:val="00767D5C"/>
    <w:rsid w:val="00767F3C"/>
    <w:rsid w:val="007705BD"/>
    <w:rsid w:val="0077081F"/>
    <w:rsid w:val="0077336D"/>
    <w:rsid w:val="00773E24"/>
    <w:rsid w:val="00775005"/>
    <w:rsid w:val="00775A32"/>
    <w:rsid w:val="00776261"/>
    <w:rsid w:val="0077646A"/>
    <w:rsid w:val="00776686"/>
    <w:rsid w:val="007768D6"/>
    <w:rsid w:val="00781263"/>
    <w:rsid w:val="00782509"/>
    <w:rsid w:val="007827D8"/>
    <w:rsid w:val="00782DB9"/>
    <w:rsid w:val="007833AC"/>
    <w:rsid w:val="00784CD1"/>
    <w:rsid w:val="00786770"/>
    <w:rsid w:val="00790B00"/>
    <w:rsid w:val="007923E4"/>
    <w:rsid w:val="00793AD5"/>
    <w:rsid w:val="007943B6"/>
    <w:rsid w:val="00795E81"/>
    <w:rsid w:val="00797066"/>
    <w:rsid w:val="007A1FC4"/>
    <w:rsid w:val="007A205E"/>
    <w:rsid w:val="007A3619"/>
    <w:rsid w:val="007A3E76"/>
    <w:rsid w:val="007A3E8B"/>
    <w:rsid w:val="007A69EB"/>
    <w:rsid w:val="007B0B67"/>
    <w:rsid w:val="007B0DFA"/>
    <w:rsid w:val="007B48DF"/>
    <w:rsid w:val="007B5D81"/>
    <w:rsid w:val="007C0929"/>
    <w:rsid w:val="007C4C38"/>
    <w:rsid w:val="007C4EF5"/>
    <w:rsid w:val="007C5A09"/>
    <w:rsid w:val="007C6C25"/>
    <w:rsid w:val="007C7264"/>
    <w:rsid w:val="007D0AC8"/>
    <w:rsid w:val="007D3E56"/>
    <w:rsid w:val="007D421A"/>
    <w:rsid w:val="007D51FB"/>
    <w:rsid w:val="007D61CE"/>
    <w:rsid w:val="007E0679"/>
    <w:rsid w:val="007E43C1"/>
    <w:rsid w:val="007E5AEC"/>
    <w:rsid w:val="007E6296"/>
    <w:rsid w:val="007E7436"/>
    <w:rsid w:val="007F134C"/>
    <w:rsid w:val="007F1903"/>
    <w:rsid w:val="007F1D12"/>
    <w:rsid w:val="007F21C4"/>
    <w:rsid w:val="007F3043"/>
    <w:rsid w:val="007F44F9"/>
    <w:rsid w:val="007F6FCF"/>
    <w:rsid w:val="007F71AA"/>
    <w:rsid w:val="00802535"/>
    <w:rsid w:val="008028A9"/>
    <w:rsid w:val="008035D1"/>
    <w:rsid w:val="00803B78"/>
    <w:rsid w:val="0080558C"/>
    <w:rsid w:val="008055EB"/>
    <w:rsid w:val="00806656"/>
    <w:rsid w:val="0081090E"/>
    <w:rsid w:val="008119F9"/>
    <w:rsid w:val="00812457"/>
    <w:rsid w:val="00812718"/>
    <w:rsid w:val="00813751"/>
    <w:rsid w:val="00813C63"/>
    <w:rsid w:val="00815826"/>
    <w:rsid w:val="00816303"/>
    <w:rsid w:val="00817481"/>
    <w:rsid w:val="00817A62"/>
    <w:rsid w:val="00817EFD"/>
    <w:rsid w:val="00820019"/>
    <w:rsid w:val="00820322"/>
    <w:rsid w:val="00820892"/>
    <w:rsid w:val="00820B30"/>
    <w:rsid w:val="008215C1"/>
    <w:rsid w:val="00823D86"/>
    <w:rsid w:val="008267E7"/>
    <w:rsid w:val="00826AAD"/>
    <w:rsid w:val="00826FDD"/>
    <w:rsid w:val="0082732A"/>
    <w:rsid w:val="00827B7D"/>
    <w:rsid w:val="0083081A"/>
    <w:rsid w:val="008311E2"/>
    <w:rsid w:val="00831CF1"/>
    <w:rsid w:val="00835962"/>
    <w:rsid w:val="00840638"/>
    <w:rsid w:val="00843B18"/>
    <w:rsid w:val="00843C7B"/>
    <w:rsid w:val="0084658F"/>
    <w:rsid w:val="008477A0"/>
    <w:rsid w:val="00847CB2"/>
    <w:rsid w:val="0085113C"/>
    <w:rsid w:val="0085184F"/>
    <w:rsid w:val="00854900"/>
    <w:rsid w:val="008563D4"/>
    <w:rsid w:val="00856573"/>
    <w:rsid w:val="00860BEE"/>
    <w:rsid w:val="00862443"/>
    <w:rsid w:val="00862EC3"/>
    <w:rsid w:val="00862EF3"/>
    <w:rsid w:val="008632C3"/>
    <w:rsid w:val="00863FB9"/>
    <w:rsid w:val="00864534"/>
    <w:rsid w:val="00864C6F"/>
    <w:rsid w:val="00867A2A"/>
    <w:rsid w:val="0087033E"/>
    <w:rsid w:val="00871CB6"/>
    <w:rsid w:val="00871E6E"/>
    <w:rsid w:val="0087413E"/>
    <w:rsid w:val="00874B0E"/>
    <w:rsid w:val="00880091"/>
    <w:rsid w:val="00881327"/>
    <w:rsid w:val="008815DA"/>
    <w:rsid w:val="00890C25"/>
    <w:rsid w:val="0089116A"/>
    <w:rsid w:val="008918FA"/>
    <w:rsid w:val="00892219"/>
    <w:rsid w:val="00892733"/>
    <w:rsid w:val="008934D1"/>
    <w:rsid w:val="00894064"/>
    <w:rsid w:val="00894699"/>
    <w:rsid w:val="00894DE2"/>
    <w:rsid w:val="008A297F"/>
    <w:rsid w:val="008A5558"/>
    <w:rsid w:val="008A7984"/>
    <w:rsid w:val="008A7D25"/>
    <w:rsid w:val="008B0017"/>
    <w:rsid w:val="008B18A4"/>
    <w:rsid w:val="008B1D9B"/>
    <w:rsid w:val="008B45BD"/>
    <w:rsid w:val="008B6B5F"/>
    <w:rsid w:val="008C0C34"/>
    <w:rsid w:val="008C27EF"/>
    <w:rsid w:val="008C324D"/>
    <w:rsid w:val="008C403C"/>
    <w:rsid w:val="008C42A0"/>
    <w:rsid w:val="008C6F9B"/>
    <w:rsid w:val="008D0866"/>
    <w:rsid w:val="008D0CA0"/>
    <w:rsid w:val="008D2E2F"/>
    <w:rsid w:val="008D2EE2"/>
    <w:rsid w:val="008D3B9B"/>
    <w:rsid w:val="008D3D18"/>
    <w:rsid w:val="008D47B4"/>
    <w:rsid w:val="008D726E"/>
    <w:rsid w:val="008D770B"/>
    <w:rsid w:val="008E0BF3"/>
    <w:rsid w:val="008E11CC"/>
    <w:rsid w:val="008E12E3"/>
    <w:rsid w:val="008E14F4"/>
    <w:rsid w:val="008E1DF0"/>
    <w:rsid w:val="008E2158"/>
    <w:rsid w:val="008E3800"/>
    <w:rsid w:val="008E72ED"/>
    <w:rsid w:val="008E7E9C"/>
    <w:rsid w:val="008F1083"/>
    <w:rsid w:val="008F10EC"/>
    <w:rsid w:val="008F49AA"/>
    <w:rsid w:val="008F7524"/>
    <w:rsid w:val="0090093A"/>
    <w:rsid w:val="00901C69"/>
    <w:rsid w:val="0090258E"/>
    <w:rsid w:val="009037FA"/>
    <w:rsid w:val="00904F50"/>
    <w:rsid w:val="0090559A"/>
    <w:rsid w:val="0090578D"/>
    <w:rsid w:val="0090693B"/>
    <w:rsid w:val="009071F5"/>
    <w:rsid w:val="00907338"/>
    <w:rsid w:val="00907CD2"/>
    <w:rsid w:val="009111F9"/>
    <w:rsid w:val="00913202"/>
    <w:rsid w:val="009147BE"/>
    <w:rsid w:val="00917F94"/>
    <w:rsid w:val="00920F02"/>
    <w:rsid w:val="00921E7B"/>
    <w:rsid w:val="009272DC"/>
    <w:rsid w:val="00927306"/>
    <w:rsid w:val="00927B86"/>
    <w:rsid w:val="00927FE1"/>
    <w:rsid w:val="00931144"/>
    <w:rsid w:val="009313F9"/>
    <w:rsid w:val="0093296A"/>
    <w:rsid w:val="00933866"/>
    <w:rsid w:val="009365F2"/>
    <w:rsid w:val="00936EE7"/>
    <w:rsid w:val="00937F0B"/>
    <w:rsid w:val="0094220E"/>
    <w:rsid w:val="009424BD"/>
    <w:rsid w:val="009469BD"/>
    <w:rsid w:val="00950911"/>
    <w:rsid w:val="00951F22"/>
    <w:rsid w:val="00953747"/>
    <w:rsid w:val="00953B77"/>
    <w:rsid w:val="00953C8C"/>
    <w:rsid w:val="00954FB2"/>
    <w:rsid w:val="009565C3"/>
    <w:rsid w:val="00957227"/>
    <w:rsid w:val="009603A6"/>
    <w:rsid w:val="00962327"/>
    <w:rsid w:val="00962FE4"/>
    <w:rsid w:val="00963997"/>
    <w:rsid w:val="009676D4"/>
    <w:rsid w:val="00970076"/>
    <w:rsid w:val="00972D9A"/>
    <w:rsid w:val="00973E16"/>
    <w:rsid w:val="00974EEF"/>
    <w:rsid w:val="009754DE"/>
    <w:rsid w:val="00981237"/>
    <w:rsid w:val="00982BF8"/>
    <w:rsid w:val="00982F14"/>
    <w:rsid w:val="0099168A"/>
    <w:rsid w:val="009920A5"/>
    <w:rsid w:val="00992369"/>
    <w:rsid w:val="009948FC"/>
    <w:rsid w:val="00997D5E"/>
    <w:rsid w:val="00997F98"/>
    <w:rsid w:val="009A1A00"/>
    <w:rsid w:val="009A5BFE"/>
    <w:rsid w:val="009A6038"/>
    <w:rsid w:val="009A7771"/>
    <w:rsid w:val="009A77D3"/>
    <w:rsid w:val="009A7C9B"/>
    <w:rsid w:val="009B0638"/>
    <w:rsid w:val="009B144A"/>
    <w:rsid w:val="009B2E45"/>
    <w:rsid w:val="009B3B58"/>
    <w:rsid w:val="009B3C02"/>
    <w:rsid w:val="009B66A1"/>
    <w:rsid w:val="009B6ADA"/>
    <w:rsid w:val="009B6DDA"/>
    <w:rsid w:val="009B7231"/>
    <w:rsid w:val="009B7918"/>
    <w:rsid w:val="009C1229"/>
    <w:rsid w:val="009C3078"/>
    <w:rsid w:val="009C3FD6"/>
    <w:rsid w:val="009C55C6"/>
    <w:rsid w:val="009C656A"/>
    <w:rsid w:val="009C6624"/>
    <w:rsid w:val="009C6F0E"/>
    <w:rsid w:val="009C742B"/>
    <w:rsid w:val="009D1104"/>
    <w:rsid w:val="009D1A19"/>
    <w:rsid w:val="009D286A"/>
    <w:rsid w:val="009D478E"/>
    <w:rsid w:val="009D4B3C"/>
    <w:rsid w:val="009D4CB9"/>
    <w:rsid w:val="009D720F"/>
    <w:rsid w:val="009E031F"/>
    <w:rsid w:val="009E37A0"/>
    <w:rsid w:val="009E3C79"/>
    <w:rsid w:val="009E41D2"/>
    <w:rsid w:val="009E5580"/>
    <w:rsid w:val="009E731D"/>
    <w:rsid w:val="009F1360"/>
    <w:rsid w:val="009F15AC"/>
    <w:rsid w:val="009F398C"/>
    <w:rsid w:val="009F5D08"/>
    <w:rsid w:val="009F5D73"/>
    <w:rsid w:val="009F5E01"/>
    <w:rsid w:val="009F6A15"/>
    <w:rsid w:val="00A031EA"/>
    <w:rsid w:val="00A0485E"/>
    <w:rsid w:val="00A04AB5"/>
    <w:rsid w:val="00A053F4"/>
    <w:rsid w:val="00A12F11"/>
    <w:rsid w:val="00A12F8A"/>
    <w:rsid w:val="00A13C47"/>
    <w:rsid w:val="00A14D76"/>
    <w:rsid w:val="00A15652"/>
    <w:rsid w:val="00A159AA"/>
    <w:rsid w:val="00A16766"/>
    <w:rsid w:val="00A2075E"/>
    <w:rsid w:val="00A212A7"/>
    <w:rsid w:val="00A23AF7"/>
    <w:rsid w:val="00A24365"/>
    <w:rsid w:val="00A246C7"/>
    <w:rsid w:val="00A25F52"/>
    <w:rsid w:val="00A2618C"/>
    <w:rsid w:val="00A277C7"/>
    <w:rsid w:val="00A306C1"/>
    <w:rsid w:val="00A320E0"/>
    <w:rsid w:val="00A32627"/>
    <w:rsid w:val="00A327FF"/>
    <w:rsid w:val="00A32AAE"/>
    <w:rsid w:val="00A32BB1"/>
    <w:rsid w:val="00A351BD"/>
    <w:rsid w:val="00A3713E"/>
    <w:rsid w:val="00A3736A"/>
    <w:rsid w:val="00A37FA6"/>
    <w:rsid w:val="00A37FAB"/>
    <w:rsid w:val="00A40557"/>
    <w:rsid w:val="00A44073"/>
    <w:rsid w:val="00A46AE1"/>
    <w:rsid w:val="00A46B3A"/>
    <w:rsid w:val="00A50B54"/>
    <w:rsid w:val="00A50C3C"/>
    <w:rsid w:val="00A518A0"/>
    <w:rsid w:val="00A52721"/>
    <w:rsid w:val="00A5283B"/>
    <w:rsid w:val="00A53AF7"/>
    <w:rsid w:val="00A56C90"/>
    <w:rsid w:val="00A61482"/>
    <w:rsid w:val="00A64330"/>
    <w:rsid w:val="00A67033"/>
    <w:rsid w:val="00A67F22"/>
    <w:rsid w:val="00A70FC5"/>
    <w:rsid w:val="00A72488"/>
    <w:rsid w:val="00A725A6"/>
    <w:rsid w:val="00A73647"/>
    <w:rsid w:val="00A74A1B"/>
    <w:rsid w:val="00A75D90"/>
    <w:rsid w:val="00A778B4"/>
    <w:rsid w:val="00A80821"/>
    <w:rsid w:val="00A80A49"/>
    <w:rsid w:val="00A824BB"/>
    <w:rsid w:val="00A82C60"/>
    <w:rsid w:val="00A84E3A"/>
    <w:rsid w:val="00A85C85"/>
    <w:rsid w:val="00A8634E"/>
    <w:rsid w:val="00A90897"/>
    <w:rsid w:val="00A90E88"/>
    <w:rsid w:val="00A92285"/>
    <w:rsid w:val="00A93E33"/>
    <w:rsid w:val="00A970C4"/>
    <w:rsid w:val="00AA121A"/>
    <w:rsid w:val="00AA1D76"/>
    <w:rsid w:val="00AA2E35"/>
    <w:rsid w:val="00AA3F92"/>
    <w:rsid w:val="00AA5A5F"/>
    <w:rsid w:val="00AA67E8"/>
    <w:rsid w:val="00AA761A"/>
    <w:rsid w:val="00AB148D"/>
    <w:rsid w:val="00AB2AF4"/>
    <w:rsid w:val="00AB40A7"/>
    <w:rsid w:val="00AB4120"/>
    <w:rsid w:val="00AB5A38"/>
    <w:rsid w:val="00AB7338"/>
    <w:rsid w:val="00AC528E"/>
    <w:rsid w:val="00AC5798"/>
    <w:rsid w:val="00AD0274"/>
    <w:rsid w:val="00AD06D5"/>
    <w:rsid w:val="00AD10BB"/>
    <w:rsid w:val="00AD2D74"/>
    <w:rsid w:val="00AD3F33"/>
    <w:rsid w:val="00AD503D"/>
    <w:rsid w:val="00AD64F9"/>
    <w:rsid w:val="00AD6C22"/>
    <w:rsid w:val="00AD7CAE"/>
    <w:rsid w:val="00AE168F"/>
    <w:rsid w:val="00AE1B81"/>
    <w:rsid w:val="00AE432A"/>
    <w:rsid w:val="00AE48B1"/>
    <w:rsid w:val="00AE61F6"/>
    <w:rsid w:val="00AF1182"/>
    <w:rsid w:val="00AF3BD8"/>
    <w:rsid w:val="00AF50F1"/>
    <w:rsid w:val="00AF6523"/>
    <w:rsid w:val="00AF6BA1"/>
    <w:rsid w:val="00AF7673"/>
    <w:rsid w:val="00AF76CF"/>
    <w:rsid w:val="00B00A47"/>
    <w:rsid w:val="00B00A73"/>
    <w:rsid w:val="00B00F92"/>
    <w:rsid w:val="00B01FF5"/>
    <w:rsid w:val="00B0532A"/>
    <w:rsid w:val="00B05481"/>
    <w:rsid w:val="00B063A1"/>
    <w:rsid w:val="00B06CAB"/>
    <w:rsid w:val="00B0776E"/>
    <w:rsid w:val="00B07FD6"/>
    <w:rsid w:val="00B10104"/>
    <w:rsid w:val="00B10907"/>
    <w:rsid w:val="00B11836"/>
    <w:rsid w:val="00B11DBB"/>
    <w:rsid w:val="00B12208"/>
    <w:rsid w:val="00B139D9"/>
    <w:rsid w:val="00B14404"/>
    <w:rsid w:val="00B14533"/>
    <w:rsid w:val="00B153DB"/>
    <w:rsid w:val="00B17977"/>
    <w:rsid w:val="00B20824"/>
    <w:rsid w:val="00B20E1B"/>
    <w:rsid w:val="00B23F76"/>
    <w:rsid w:val="00B2498F"/>
    <w:rsid w:val="00B25306"/>
    <w:rsid w:val="00B258CC"/>
    <w:rsid w:val="00B31464"/>
    <w:rsid w:val="00B326BE"/>
    <w:rsid w:val="00B32831"/>
    <w:rsid w:val="00B347F6"/>
    <w:rsid w:val="00B37686"/>
    <w:rsid w:val="00B400A5"/>
    <w:rsid w:val="00B402E1"/>
    <w:rsid w:val="00B4231E"/>
    <w:rsid w:val="00B4513B"/>
    <w:rsid w:val="00B456E8"/>
    <w:rsid w:val="00B4644A"/>
    <w:rsid w:val="00B46E5A"/>
    <w:rsid w:val="00B477DE"/>
    <w:rsid w:val="00B47FFD"/>
    <w:rsid w:val="00B5082A"/>
    <w:rsid w:val="00B510B9"/>
    <w:rsid w:val="00B516C0"/>
    <w:rsid w:val="00B54840"/>
    <w:rsid w:val="00B549A5"/>
    <w:rsid w:val="00B5555A"/>
    <w:rsid w:val="00B559A8"/>
    <w:rsid w:val="00B56A72"/>
    <w:rsid w:val="00B578EE"/>
    <w:rsid w:val="00B609E3"/>
    <w:rsid w:val="00B61F18"/>
    <w:rsid w:val="00B64617"/>
    <w:rsid w:val="00B67998"/>
    <w:rsid w:val="00B67D36"/>
    <w:rsid w:val="00B70091"/>
    <w:rsid w:val="00B700F9"/>
    <w:rsid w:val="00B70CB7"/>
    <w:rsid w:val="00B72981"/>
    <w:rsid w:val="00B72E39"/>
    <w:rsid w:val="00B73C00"/>
    <w:rsid w:val="00B74D40"/>
    <w:rsid w:val="00B7582D"/>
    <w:rsid w:val="00B773F7"/>
    <w:rsid w:val="00B80DAA"/>
    <w:rsid w:val="00B82787"/>
    <w:rsid w:val="00B84468"/>
    <w:rsid w:val="00B84B4C"/>
    <w:rsid w:val="00B86248"/>
    <w:rsid w:val="00B86877"/>
    <w:rsid w:val="00B87D37"/>
    <w:rsid w:val="00B90E13"/>
    <w:rsid w:val="00B9146A"/>
    <w:rsid w:val="00B9253B"/>
    <w:rsid w:val="00B94367"/>
    <w:rsid w:val="00B94A56"/>
    <w:rsid w:val="00B94B45"/>
    <w:rsid w:val="00B965A6"/>
    <w:rsid w:val="00B96B3E"/>
    <w:rsid w:val="00BA0191"/>
    <w:rsid w:val="00BA1C75"/>
    <w:rsid w:val="00BA490A"/>
    <w:rsid w:val="00BA6A7E"/>
    <w:rsid w:val="00BA6BC6"/>
    <w:rsid w:val="00BB02E5"/>
    <w:rsid w:val="00BB0934"/>
    <w:rsid w:val="00BB0F05"/>
    <w:rsid w:val="00BB2499"/>
    <w:rsid w:val="00BB2F56"/>
    <w:rsid w:val="00BB4C7E"/>
    <w:rsid w:val="00BB6A32"/>
    <w:rsid w:val="00BC1D3C"/>
    <w:rsid w:val="00BC2793"/>
    <w:rsid w:val="00BC45F8"/>
    <w:rsid w:val="00BC4D43"/>
    <w:rsid w:val="00BC4F57"/>
    <w:rsid w:val="00BC7B0E"/>
    <w:rsid w:val="00BD07DA"/>
    <w:rsid w:val="00BD17B1"/>
    <w:rsid w:val="00BD2748"/>
    <w:rsid w:val="00BD2798"/>
    <w:rsid w:val="00BD2910"/>
    <w:rsid w:val="00BD2BB2"/>
    <w:rsid w:val="00BD35F7"/>
    <w:rsid w:val="00BD6516"/>
    <w:rsid w:val="00BD6DB2"/>
    <w:rsid w:val="00BD78F7"/>
    <w:rsid w:val="00BE2A0E"/>
    <w:rsid w:val="00BE3D33"/>
    <w:rsid w:val="00BE4BFD"/>
    <w:rsid w:val="00BE58AF"/>
    <w:rsid w:val="00BE76C1"/>
    <w:rsid w:val="00BF0BD9"/>
    <w:rsid w:val="00BF0CCA"/>
    <w:rsid w:val="00BF100B"/>
    <w:rsid w:val="00BF41F3"/>
    <w:rsid w:val="00BF549F"/>
    <w:rsid w:val="00BF5D5D"/>
    <w:rsid w:val="00BF662D"/>
    <w:rsid w:val="00BF7566"/>
    <w:rsid w:val="00BF7B41"/>
    <w:rsid w:val="00BF7F3E"/>
    <w:rsid w:val="00C03D7E"/>
    <w:rsid w:val="00C053F6"/>
    <w:rsid w:val="00C05ECA"/>
    <w:rsid w:val="00C06051"/>
    <w:rsid w:val="00C0647A"/>
    <w:rsid w:val="00C074C3"/>
    <w:rsid w:val="00C076DF"/>
    <w:rsid w:val="00C07ED8"/>
    <w:rsid w:val="00C10FB8"/>
    <w:rsid w:val="00C11A67"/>
    <w:rsid w:val="00C120D8"/>
    <w:rsid w:val="00C14EA8"/>
    <w:rsid w:val="00C15766"/>
    <w:rsid w:val="00C222EA"/>
    <w:rsid w:val="00C22868"/>
    <w:rsid w:val="00C22A4F"/>
    <w:rsid w:val="00C240E0"/>
    <w:rsid w:val="00C24A38"/>
    <w:rsid w:val="00C2508D"/>
    <w:rsid w:val="00C26432"/>
    <w:rsid w:val="00C2686A"/>
    <w:rsid w:val="00C31564"/>
    <w:rsid w:val="00C31588"/>
    <w:rsid w:val="00C31AA8"/>
    <w:rsid w:val="00C32315"/>
    <w:rsid w:val="00C32B1C"/>
    <w:rsid w:val="00C33F2B"/>
    <w:rsid w:val="00C34458"/>
    <w:rsid w:val="00C34A34"/>
    <w:rsid w:val="00C360B2"/>
    <w:rsid w:val="00C36AE6"/>
    <w:rsid w:val="00C36EB2"/>
    <w:rsid w:val="00C374D5"/>
    <w:rsid w:val="00C40206"/>
    <w:rsid w:val="00C40D28"/>
    <w:rsid w:val="00C444BB"/>
    <w:rsid w:val="00C4648A"/>
    <w:rsid w:val="00C50BA7"/>
    <w:rsid w:val="00C5181A"/>
    <w:rsid w:val="00C5349E"/>
    <w:rsid w:val="00C53C8D"/>
    <w:rsid w:val="00C53CD8"/>
    <w:rsid w:val="00C54F38"/>
    <w:rsid w:val="00C60D62"/>
    <w:rsid w:val="00C630A7"/>
    <w:rsid w:val="00C6422F"/>
    <w:rsid w:val="00C646AF"/>
    <w:rsid w:val="00C6476B"/>
    <w:rsid w:val="00C65CF0"/>
    <w:rsid w:val="00C66FE6"/>
    <w:rsid w:val="00C670A4"/>
    <w:rsid w:val="00C67B75"/>
    <w:rsid w:val="00C708B5"/>
    <w:rsid w:val="00C7143A"/>
    <w:rsid w:val="00C719BD"/>
    <w:rsid w:val="00C73496"/>
    <w:rsid w:val="00C74CAE"/>
    <w:rsid w:val="00C75FED"/>
    <w:rsid w:val="00C76262"/>
    <w:rsid w:val="00C777EB"/>
    <w:rsid w:val="00C8043F"/>
    <w:rsid w:val="00C80C97"/>
    <w:rsid w:val="00C835EB"/>
    <w:rsid w:val="00C85F8B"/>
    <w:rsid w:val="00C860D1"/>
    <w:rsid w:val="00C86304"/>
    <w:rsid w:val="00C8709C"/>
    <w:rsid w:val="00C929CF"/>
    <w:rsid w:val="00C92BBF"/>
    <w:rsid w:val="00C92C36"/>
    <w:rsid w:val="00C95B1B"/>
    <w:rsid w:val="00CA09A2"/>
    <w:rsid w:val="00CA2409"/>
    <w:rsid w:val="00CA3C2F"/>
    <w:rsid w:val="00CA3FAC"/>
    <w:rsid w:val="00CA4DFC"/>
    <w:rsid w:val="00CA6058"/>
    <w:rsid w:val="00CB0F19"/>
    <w:rsid w:val="00CB290E"/>
    <w:rsid w:val="00CB39C4"/>
    <w:rsid w:val="00CB3EB6"/>
    <w:rsid w:val="00CB4020"/>
    <w:rsid w:val="00CB41BC"/>
    <w:rsid w:val="00CB4DF1"/>
    <w:rsid w:val="00CB58A4"/>
    <w:rsid w:val="00CB61B5"/>
    <w:rsid w:val="00CB6711"/>
    <w:rsid w:val="00CB7A8E"/>
    <w:rsid w:val="00CC01C1"/>
    <w:rsid w:val="00CC273C"/>
    <w:rsid w:val="00CC289D"/>
    <w:rsid w:val="00CC3911"/>
    <w:rsid w:val="00CC5790"/>
    <w:rsid w:val="00CC7170"/>
    <w:rsid w:val="00CC751D"/>
    <w:rsid w:val="00CC7C5E"/>
    <w:rsid w:val="00CC7F2C"/>
    <w:rsid w:val="00CD1544"/>
    <w:rsid w:val="00CD1BB7"/>
    <w:rsid w:val="00CD24E1"/>
    <w:rsid w:val="00CD3E24"/>
    <w:rsid w:val="00CD4A17"/>
    <w:rsid w:val="00CD5B93"/>
    <w:rsid w:val="00CD6D7F"/>
    <w:rsid w:val="00CD7909"/>
    <w:rsid w:val="00CE0394"/>
    <w:rsid w:val="00CE16A8"/>
    <w:rsid w:val="00CE4B85"/>
    <w:rsid w:val="00CE57E4"/>
    <w:rsid w:val="00CE641C"/>
    <w:rsid w:val="00CF0792"/>
    <w:rsid w:val="00CF3162"/>
    <w:rsid w:val="00CF335B"/>
    <w:rsid w:val="00CF36BB"/>
    <w:rsid w:val="00CF485B"/>
    <w:rsid w:val="00CF48A1"/>
    <w:rsid w:val="00CF4AF8"/>
    <w:rsid w:val="00D00133"/>
    <w:rsid w:val="00D006D5"/>
    <w:rsid w:val="00D025C8"/>
    <w:rsid w:val="00D02682"/>
    <w:rsid w:val="00D065FA"/>
    <w:rsid w:val="00D101AC"/>
    <w:rsid w:val="00D1040E"/>
    <w:rsid w:val="00D13FB1"/>
    <w:rsid w:val="00D14C58"/>
    <w:rsid w:val="00D14E1C"/>
    <w:rsid w:val="00D14ED3"/>
    <w:rsid w:val="00D17AA7"/>
    <w:rsid w:val="00D2184E"/>
    <w:rsid w:val="00D2254E"/>
    <w:rsid w:val="00D23CA1"/>
    <w:rsid w:val="00D246AB"/>
    <w:rsid w:val="00D25E9C"/>
    <w:rsid w:val="00D273DF"/>
    <w:rsid w:val="00D30D79"/>
    <w:rsid w:val="00D32474"/>
    <w:rsid w:val="00D3370C"/>
    <w:rsid w:val="00D33FDA"/>
    <w:rsid w:val="00D3598B"/>
    <w:rsid w:val="00D36167"/>
    <w:rsid w:val="00D37B5C"/>
    <w:rsid w:val="00D37D09"/>
    <w:rsid w:val="00D424F5"/>
    <w:rsid w:val="00D45445"/>
    <w:rsid w:val="00D45A0D"/>
    <w:rsid w:val="00D46A89"/>
    <w:rsid w:val="00D54367"/>
    <w:rsid w:val="00D600B6"/>
    <w:rsid w:val="00D6329F"/>
    <w:rsid w:val="00D6379A"/>
    <w:rsid w:val="00D6480C"/>
    <w:rsid w:val="00D651C4"/>
    <w:rsid w:val="00D65329"/>
    <w:rsid w:val="00D65B4F"/>
    <w:rsid w:val="00D70358"/>
    <w:rsid w:val="00D705C6"/>
    <w:rsid w:val="00D71A33"/>
    <w:rsid w:val="00D72479"/>
    <w:rsid w:val="00D734E0"/>
    <w:rsid w:val="00D73CCC"/>
    <w:rsid w:val="00D74517"/>
    <w:rsid w:val="00D766E9"/>
    <w:rsid w:val="00D768FD"/>
    <w:rsid w:val="00D81DD1"/>
    <w:rsid w:val="00D85BD1"/>
    <w:rsid w:val="00D8762D"/>
    <w:rsid w:val="00D876DC"/>
    <w:rsid w:val="00D87D3E"/>
    <w:rsid w:val="00D90547"/>
    <w:rsid w:val="00D92764"/>
    <w:rsid w:val="00D94F8D"/>
    <w:rsid w:val="00D96523"/>
    <w:rsid w:val="00DA2E2C"/>
    <w:rsid w:val="00DA305E"/>
    <w:rsid w:val="00DA321B"/>
    <w:rsid w:val="00DA335A"/>
    <w:rsid w:val="00DA4407"/>
    <w:rsid w:val="00DA4D52"/>
    <w:rsid w:val="00DA54D6"/>
    <w:rsid w:val="00DA5ACF"/>
    <w:rsid w:val="00DA698B"/>
    <w:rsid w:val="00DB1DFA"/>
    <w:rsid w:val="00DB2A13"/>
    <w:rsid w:val="00DB310F"/>
    <w:rsid w:val="00DB5079"/>
    <w:rsid w:val="00DC018D"/>
    <w:rsid w:val="00DC074A"/>
    <w:rsid w:val="00DC5D1C"/>
    <w:rsid w:val="00DC7A2C"/>
    <w:rsid w:val="00DD01C4"/>
    <w:rsid w:val="00DD1534"/>
    <w:rsid w:val="00DD290B"/>
    <w:rsid w:val="00DD448E"/>
    <w:rsid w:val="00DD635E"/>
    <w:rsid w:val="00DD7BD2"/>
    <w:rsid w:val="00DE02B1"/>
    <w:rsid w:val="00DE32C1"/>
    <w:rsid w:val="00DE3508"/>
    <w:rsid w:val="00DE417F"/>
    <w:rsid w:val="00DE457B"/>
    <w:rsid w:val="00DE4A9B"/>
    <w:rsid w:val="00DE63A8"/>
    <w:rsid w:val="00DE695B"/>
    <w:rsid w:val="00DF111F"/>
    <w:rsid w:val="00DF4EA5"/>
    <w:rsid w:val="00DF4F55"/>
    <w:rsid w:val="00DF51C5"/>
    <w:rsid w:val="00DF5268"/>
    <w:rsid w:val="00DF5CE9"/>
    <w:rsid w:val="00DF5E48"/>
    <w:rsid w:val="00E02396"/>
    <w:rsid w:val="00E03B97"/>
    <w:rsid w:val="00E04CB9"/>
    <w:rsid w:val="00E067E5"/>
    <w:rsid w:val="00E068DD"/>
    <w:rsid w:val="00E10553"/>
    <w:rsid w:val="00E10CEE"/>
    <w:rsid w:val="00E1128F"/>
    <w:rsid w:val="00E1311C"/>
    <w:rsid w:val="00E15D40"/>
    <w:rsid w:val="00E1696D"/>
    <w:rsid w:val="00E17551"/>
    <w:rsid w:val="00E17AD7"/>
    <w:rsid w:val="00E205CD"/>
    <w:rsid w:val="00E211CB"/>
    <w:rsid w:val="00E22367"/>
    <w:rsid w:val="00E22DE0"/>
    <w:rsid w:val="00E232AA"/>
    <w:rsid w:val="00E24ABC"/>
    <w:rsid w:val="00E26407"/>
    <w:rsid w:val="00E32365"/>
    <w:rsid w:val="00E3397E"/>
    <w:rsid w:val="00E340FA"/>
    <w:rsid w:val="00E36905"/>
    <w:rsid w:val="00E36F74"/>
    <w:rsid w:val="00E40559"/>
    <w:rsid w:val="00E40BD0"/>
    <w:rsid w:val="00E41CD6"/>
    <w:rsid w:val="00E429D9"/>
    <w:rsid w:val="00E430EB"/>
    <w:rsid w:val="00E50B74"/>
    <w:rsid w:val="00E5240B"/>
    <w:rsid w:val="00E536F4"/>
    <w:rsid w:val="00E55996"/>
    <w:rsid w:val="00E56795"/>
    <w:rsid w:val="00E56CD4"/>
    <w:rsid w:val="00E57348"/>
    <w:rsid w:val="00E60582"/>
    <w:rsid w:val="00E61052"/>
    <w:rsid w:val="00E61BAD"/>
    <w:rsid w:val="00E62A0A"/>
    <w:rsid w:val="00E62E7E"/>
    <w:rsid w:val="00E70B63"/>
    <w:rsid w:val="00E72100"/>
    <w:rsid w:val="00E72CD7"/>
    <w:rsid w:val="00E76115"/>
    <w:rsid w:val="00E7694E"/>
    <w:rsid w:val="00E80051"/>
    <w:rsid w:val="00E81372"/>
    <w:rsid w:val="00E81D65"/>
    <w:rsid w:val="00E84577"/>
    <w:rsid w:val="00E85D37"/>
    <w:rsid w:val="00E87BEB"/>
    <w:rsid w:val="00E91761"/>
    <w:rsid w:val="00E95AEB"/>
    <w:rsid w:val="00E96CE3"/>
    <w:rsid w:val="00EA0E79"/>
    <w:rsid w:val="00EA10EF"/>
    <w:rsid w:val="00EA22E7"/>
    <w:rsid w:val="00EA3839"/>
    <w:rsid w:val="00EA4303"/>
    <w:rsid w:val="00EA46CD"/>
    <w:rsid w:val="00EA4738"/>
    <w:rsid w:val="00EA4C97"/>
    <w:rsid w:val="00EA5CB4"/>
    <w:rsid w:val="00EB207A"/>
    <w:rsid w:val="00EB272C"/>
    <w:rsid w:val="00EB4D64"/>
    <w:rsid w:val="00EB4F86"/>
    <w:rsid w:val="00EC0129"/>
    <w:rsid w:val="00EC495B"/>
    <w:rsid w:val="00EC4D0D"/>
    <w:rsid w:val="00EC5E09"/>
    <w:rsid w:val="00ED0D7C"/>
    <w:rsid w:val="00ED0E08"/>
    <w:rsid w:val="00ED2705"/>
    <w:rsid w:val="00ED27A8"/>
    <w:rsid w:val="00ED45C4"/>
    <w:rsid w:val="00ED56B6"/>
    <w:rsid w:val="00ED58A4"/>
    <w:rsid w:val="00ED6847"/>
    <w:rsid w:val="00EE0333"/>
    <w:rsid w:val="00EE0958"/>
    <w:rsid w:val="00EE0988"/>
    <w:rsid w:val="00EE2940"/>
    <w:rsid w:val="00EE29A3"/>
    <w:rsid w:val="00EE2F69"/>
    <w:rsid w:val="00EE30F2"/>
    <w:rsid w:val="00EE5DB6"/>
    <w:rsid w:val="00EE738B"/>
    <w:rsid w:val="00EF209C"/>
    <w:rsid w:val="00EF3220"/>
    <w:rsid w:val="00EF3853"/>
    <w:rsid w:val="00EF4097"/>
    <w:rsid w:val="00EF431E"/>
    <w:rsid w:val="00F01ECC"/>
    <w:rsid w:val="00F10317"/>
    <w:rsid w:val="00F114DA"/>
    <w:rsid w:val="00F13B30"/>
    <w:rsid w:val="00F15434"/>
    <w:rsid w:val="00F1595B"/>
    <w:rsid w:val="00F15E86"/>
    <w:rsid w:val="00F20A02"/>
    <w:rsid w:val="00F219FB"/>
    <w:rsid w:val="00F24ABE"/>
    <w:rsid w:val="00F2763E"/>
    <w:rsid w:val="00F30E4E"/>
    <w:rsid w:val="00F3178A"/>
    <w:rsid w:val="00F31ABB"/>
    <w:rsid w:val="00F33529"/>
    <w:rsid w:val="00F35611"/>
    <w:rsid w:val="00F36EAE"/>
    <w:rsid w:val="00F377F3"/>
    <w:rsid w:val="00F37C97"/>
    <w:rsid w:val="00F400D8"/>
    <w:rsid w:val="00F4047E"/>
    <w:rsid w:val="00F4280B"/>
    <w:rsid w:val="00F43C64"/>
    <w:rsid w:val="00F44A8B"/>
    <w:rsid w:val="00F46403"/>
    <w:rsid w:val="00F478EF"/>
    <w:rsid w:val="00F50138"/>
    <w:rsid w:val="00F518AC"/>
    <w:rsid w:val="00F51C7F"/>
    <w:rsid w:val="00F52557"/>
    <w:rsid w:val="00F5335D"/>
    <w:rsid w:val="00F546F7"/>
    <w:rsid w:val="00F54E41"/>
    <w:rsid w:val="00F5764E"/>
    <w:rsid w:val="00F57A48"/>
    <w:rsid w:val="00F57E03"/>
    <w:rsid w:val="00F60705"/>
    <w:rsid w:val="00F62D5E"/>
    <w:rsid w:val="00F64FE5"/>
    <w:rsid w:val="00F66A70"/>
    <w:rsid w:val="00F67C0D"/>
    <w:rsid w:val="00F7023E"/>
    <w:rsid w:val="00F731AE"/>
    <w:rsid w:val="00F7390F"/>
    <w:rsid w:val="00F73F99"/>
    <w:rsid w:val="00F750DC"/>
    <w:rsid w:val="00F762C2"/>
    <w:rsid w:val="00F76DEC"/>
    <w:rsid w:val="00F76F68"/>
    <w:rsid w:val="00F77FFA"/>
    <w:rsid w:val="00F81F2E"/>
    <w:rsid w:val="00F82B9B"/>
    <w:rsid w:val="00F8392F"/>
    <w:rsid w:val="00F84E78"/>
    <w:rsid w:val="00F851F9"/>
    <w:rsid w:val="00F861D6"/>
    <w:rsid w:val="00F86468"/>
    <w:rsid w:val="00F900B3"/>
    <w:rsid w:val="00F91A31"/>
    <w:rsid w:val="00F948F4"/>
    <w:rsid w:val="00F96A31"/>
    <w:rsid w:val="00FA41B7"/>
    <w:rsid w:val="00FA666B"/>
    <w:rsid w:val="00FB1569"/>
    <w:rsid w:val="00FB2892"/>
    <w:rsid w:val="00FB3245"/>
    <w:rsid w:val="00FB3E09"/>
    <w:rsid w:val="00FB4A79"/>
    <w:rsid w:val="00FB6143"/>
    <w:rsid w:val="00FC32B9"/>
    <w:rsid w:val="00FC418F"/>
    <w:rsid w:val="00FC4440"/>
    <w:rsid w:val="00FC4AE7"/>
    <w:rsid w:val="00FC5230"/>
    <w:rsid w:val="00FC590D"/>
    <w:rsid w:val="00FC6F2E"/>
    <w:rsid w:val="00FC6FF6"/>
    <w:rsid w:val="00FC7DDA"/>
    <w:rsid w:val="00FD0799"/>
    <w:rsid w:val="00FD493D"/>
    <w:rsid w:val="00FD53F0"/>
    <w:rsid w:val="00FE2CF4"/>
    <w:rsid w:val="00FE3592"/>
    <w:rsid w:val="00FE56D3"/>
    <w:rsid w:val="00FE5C2D"/>
    <w:rsid w:val="00FE5D20"/>
    <w:rsid w:val="00FE709E"/>
    <w:rsid w:val="00FF06C6"/>
    <w:rsid w:val="00FF178F"/>
    <w:rsid w:val="00FF246B"/>
    <w:rsid w:val="00FF3134"/>
    <w:rsid w:val="00FF3F81"/>
    <w:rsid w:val="00FF4F68"/>
    <w:rsid w:val="00FF557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A4A645"/>
  <w15:docId w15:val="{EAB6D563-7329-4F27-A9E4-6016DFA2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CH" w:eastAsia="fr-CH"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522E2"/>
    <w:pPr>
      <w:spacing w:after="120"/>
      <w:ind w:left="1134"/>
      <w:jc w:val="both"/>
    </w:pPr>
    <w:rPr>
      <w:rFonts w:ascii="Arial" w:hAnsi="Arial"/>
      <w:lang w:val="fr-FR"/>
    </w:rPr>
  </w:style>
  <w:style w:type="paragraph" w:styleId="Heading1">
    <w:name w:val="heading 1"/>
    <w:link w:val="Heading1Char"/>
    <w:autoRedefine/>
    <w:uiPriority w:val="9"/>
    <w:qFormat/>
    <w:rsid w:val="00DF5E48"/>
    <w:pPr>
      <w:keepNext/>
      <w:numPr>
        <w:numId w:val="2"/>
      </w:numPr>
      <w:pBdr>
        <w:top w:val="single" w:sz="4" w:space="1" w:color="auto"/>
        <w:left w:val="single" w:sz="4" w:space="4" w:color="auto"/>
        <w:bottom w:val="single" w:sz="4" w:space="1" w:color="auto"/>
        <w:right w:val="single" w:sz="4" w:space="4" w:color="auto"/>
      </w:pBdr>
      <w:spacing w:before="480" w:after="120"/>
      <w:ind w:left="1134" w:hanging="567"/>
      <w:jc w:val="both"/>
      <w:outlineLvl w:val="0"/>
    </w:pPr>
    <w:rPr>
      <w:rFonts w:ascii="Arial" w:eastAsia="Times New Roman" w:hAnsi="Arial"/>
      <w:b/>
      <w:bCs/>
      <w:kern w:val="32"/>
      <w:sz w:val="24"/>
      <w:szCs w:val="24"/>
      <w:lang w:val="en-GB"/>
    </w:rPr>
  </w:style>
  <w:style w:type="paragraph" w:styleId="Heading2">
    <w:name w:val="heading 2"/>
    <w:basedOn w:val="Normal"/>
    <w:next w:val="Normal"/>
    <w:link w:val="Heading2Char"/>
    <w:uiPriority w:val="9"/>
    <w:semiHidden/>
    <w:unhideWhenUsed/>
    <w:qFormat/>
    <w:rsid w:val="002834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E369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1"/>
    <w:next w:val="Normal"/>
    <w:link w:val="Heading4Char"/>
    <w:autoRedefine/>
    <w:qFormat/>
    <w:rsid w:val="004C6405"/>
    <w:pPr>
      <w:numPr>
        <w:ilvl w:val="1"/>
        <w:numId w:val="3"/>
      </w:numPr>
      <w:pBdr>
        <w:top w:val="none" w:sz="0" w:space="0" w:color="auto"/>
        <w:left w:val="none" w:sz="0" w:space="0" w:color="auto"/>
        <w:bottom w:val="none" w:sz="0" w:space="0" w:color="auto"/>
        <w:right w:val="none" w:sz="0" w:space="0" w:color="auto"/>
      </w:pBdr>
      <w:tabs>
        <w:tab w:val="left" w:pos="1134"/>
      </w:tabs>
      <w:spacing w:before="360"/>
      <w:ind w:left="1701" w:right="43" w:hanging="1134"/>
      <w:outlineLvl w:val="3"/>
    </w:pPr>
    <w:rPr>
      <w:color w:val="000000" w:themeColor="text1"/>
      <w:sz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rPr>
      <w:rFonts w:ascii="Times New Roman" w:eastAsia="Times New Roman" w:hAnsi="Times New Roman"/>
      <w:u w:val="single"/>
      <w:lang w:val="en-US" w:eastAsia="en-US"/>
    </w:rPr>
  </w:style>
  <w:style w:type="paragraph" w:styleId="BodyTextIndent3">
    <w:name w:val="Body Text Indent 3"/>
    <w:basedOn w:val="Normal"/>
    <w:pPr>
      <w:spacing w:line="240" w:lineRule="exact"/>
      <w:ind w:left="709" w:hanging="709"/>
    </w:pPr>
    <w:rPr>
      <w:rFonts w:eastAsia="Times New Roman"/>
      <w:lang w:eastAsia="en-US"/>
    </w:rPr>
  </w:style>
  <w:style w:type="paragraph" w:styleId="BodyText2">
    <w:name w:val="Body Text 2"/>
    <w:basedOn w:val="Normal"/>
    <w:rPr>
      <w:rFonts w:eastAsia="Times New Roman"/>
      <w:lang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fr-FR"/>
    </w:rPr>
  </w:style>
  <w:style w:type="character" w:styleId="Emphasis">
    <w:name w:val="Emphasis"/>
    <w:qFormat/>
    <w:rPr>
      <w:i/>
      <w:iC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Paragraphe">
    <w:name w:val="Paragraphe"/>
    <w:basedOn w:val="Normal"/>
    <w:rsid w:val="007E1290"/>
    <w:pPr>
      <w:widowControl w:val="0"/>
      <w:tabs>
        <w:tab w:val="left" w:pos="1584"/>
      </w:tabs>
      <w:spacing w:line="-240" w:lineRule="auto"/>
      <w:ind w:left="1584" w:hanging="1584"/>
    </w:pPr>
    <w:rPr>
      <w:rFonts w:ascii="Times New Roman" w:eastAsia="Times New Roman" w:hAnsi="Times New Roman"/>
      <w:lang w:val="en-GB" w:eastAsia="fr-FR"/>
    </w:rPr>
  </w:style>
  <w:style w:type="paragraph" w:customStyle="1" w:styleId="INormalI">
    <w:name w:val="I Normal I"/>
    <w:basedOn w:val="Normal"/>
    <w:next w:val="Normal"/>
    <w:rsid w:val="007E1290"/>
    <w:pPr>
      <w:widowControl w:val="0"/>
      <w:pBdr>
        <w:left w:val="single" w:sz="12" w:space="4" w:color="auto"/>
        <w:right w:val="single" w:sz="12" w:space="4" w:color="auto"/>
      </w:pBdr>
      <w:tabs>
        <w:tab w:val="left" w:pos="1843"/>
      </w:tabs>
      <w:spacing w:line="240" w:lineRule="exact"/>
      <w:ind w:left="1559" w:hanging="1559"/>
    </w:pPr>
    <w:rPr>
      <w:rFonts w:ascii="Times New Roman" w:eastAsia="Times New Roman" w:hAnsi="Times New Roman"/>
      <w:lang w:val="en-GB" w:eastAsia="fr-FR"/>
    </w:rPr>
  </w:style>
  <w:style w:type="paragraph" w:customStyle="1" w:styleId="ColorfulList-Accent11">
    <w:name w:val="Colorful List - Accent 11"/>
    <w:basedOn w:val="Normal"/>
    <w:uiPriority w:val="72"/>
    <w:qFormat/>
    <w:rsid w:val="000728A2"/>
    <w:pPr>
      <w:ind w:left="1304"/>
    </w:pPr>
  </w:style>
  <w:style w:type="paragraph" w:styleId="ListParagraph">
    <w:name w:val="List Paragraph"/>
    <w:basedOn w:val="Normal"/>
    <w:uiPriority w:val="34"/>
    <w:qFormat/>
    <w:rsid w:val="00DA321B"/>
    <w:pPr>
      <w:numPr>
        <w:numId w:val="24"/>
      </w:numPr>
    </w:pPr>
  </w:style>
  <w:style w:type="character" w:customStyle="1" w:styleId="apple-tab-span">
    <w:name w:val="apple-tab-span"/>
    <w:rsid w:val="0027063B"/>
  </w:style>
  <w:style w:type="character" w:customStyle="1" w:styleId="Heading1Char">
    <w:name w:val="Heading 1 Char"/>
    <w:link w:val="Heading1"/>
    <w:uiPriority w:val="9"/>
    <w:rsid w:val="00DF5E48"/>
    <w:rPr>
      <w:rFonts w:ascii="Arial" w:eastAsia="Times New Roman" w:hAnsi="Arial"/>
      <w:b/>
      <w:bCs/>
      <w:kern w:val="32"/>
      <w:sz w:val="24"/>
      <w:szCs w:val="24"/>
      <w:lang w:val="en-GB"/>
    </w:rPr>
  </w:style>
  <w:style w:type="paragraph" w:styleId="TOC1">
    <w:name w:val="toc 1"/>
    <w:basedOn w:val="Heading1"/>
    <w:next w:val="Heading4"/>
    <w:link w:val="TOC1Char"/>
    <w:autoRedefine/>
    <w:uiPriority w:val="39"/>
    <w:unhideWhenUsed/>
    <w:rsid w:val="00B07FD6"/>
    <w:pPr>
      <w:numPr>
        <w:numId w:val="0"/>
      </w:numPr>
      <w:pBdr>
        <w:top w:val="none" w:sz="0" w:space="0" w:color="auto"/>
        <w:left w:val="none" w:sz="0" w:space="0" w:color="auto"/>
        <w:bottom w:val="none" w:sz="0" w:space="0" w:color="auto"/>
        <w:right w:val="none" w:sz="0" w:space="0" w:color="auto"/>
      </w:pBdr>
      <w:tabs>
        <w:tab w:val="left" w:pos="440"/>
        <w:tab w:val="right" w:leader="dot" w:pos="10194"/>
      </w:tabs>
      <w:spacing w:before="0" w:after="40"/>
      <w:ind w:left="1134" w:hanging="567"/>
      <w:jc w:val="left"/>
    </w:pPr>
    <w:rPr>
      <w:b w:val="0"/>
      <w:sz w:val="20"/>
    </w:rPr>
  </w:style>
  <w:style w:type="paragraph" w:styleId="TOCHeading">
    <w:name w:val="TOC Heading"/>
    <w:basedOn w:val="Heading1"/>
    <w:next w:val="Normal"/>
    <w:uiPriority w:val="39"/>
    <w:semiHidden/>
    <w:unhideWhenUsed/>
    <w:qFormat/>
    <w:rsid w:val="00820019"/>
    <w:pPr>
      <w:keepLines/>
      <w:spacing w:line="276" w:lineRule="auto"/>
      <w:outlineLvl w:val="9"/>
    </w:pPr>
    <w:rPr>
      <w:color w:val="365F91"/>
      <w:kern w:val="0"/>
      <w:sz w:val="28"/>
      <w:szCs w:val="28"/>
      <w:lang w:eastAsia="ja-JP"/>
    </w:rPr>
  </w:style>
  <w:style w:type="paragraph" w:styleId="TOC2">
    <w:name w:val="toc 2"/>
    <w:basedOn w:val="Normal"/>
    <w:next w:val="Normal"/>
    <w:autoRedefine/>
    <w:uiPriority w:val="39"/>
    <w:unhideWhenUsed/>
    <w:rsid w:val="00B07FD6"/>
    <w:pPr>
      <w:tabs>
        <w:tab w:val="left" w:pos="880"/>
        <w:tab w:val="right" w:leader="dot" w:pos="10194"/>
      </w:tabs>
      <w:spacing w:after="60"/>
      <w:ind w:left="680"/>
    </w:pPr>
  </w:style>
  <w:style w:type="character" w:customStyle="1" w:styleId="TOC1Char">
    <w:name w:val="TOC 1 Char"/>
    <w:link w:val="TOC1"/>
    <w:uiPriority w:val="39"/>
    <w:rsid w:val="00B07FD6"/>
    <w:rPr>
      <w:rFonts w:ascii="Arial" w:eastAsia="Times New Roman" w:hAnsi="Arial"/>
      <w:bCs/>
      <w:kern w:val="32"/>
      <w:szCs w:val="24"/>
      <w:lang w:val="fr-FR"/>
    </w:rPr>
  </w:style>
  <w:style w:type="numbering" w:customStyle="1" w:styleId="EBnumbering">
    <w:name w:val="EB numbering"/>
    <w:uiPriority w:val="99"/>
    <w:rsid w:val="00462032"/>
    <w:pPr>
      <w:numPr>
        <w:numId w:val="1"/>
      </w:numPr>
    </w:pPr>
  </w:style>
  <w:style w:type="character" w:customStyle="1" w:styleId="Heading2Char">
    <w:name w:val="Heading 2 Char"/>
    <w:link w:val="Heading2"/>
    <w:uiPriority w:val="9"/>
    <w:semiHidden/>
    <w:rsid w:val="002834E2"/>
    <w:rPr>
      <w:rFonts w:ascii="Cambria" w:eastAsia="Times New Roman" w:hAnsi="Cambria" w:cs="Times New Roman"/>
      <w:b/>
      <w:bCs/>
      <w:i/>
      <w:iCs/>
      <w:sz w:val="28"/>
      <w:szCs w:val="28"/>
      <w:lang w:val="fr-FR"/>
    </w:rPr>
  </w:style>
  <w:style w:type="paragraph" w:customStyle="1" w:styleId="Default">
    <w:name w:val="Default"/>
    <w:rsid w:val="00B86248"/>
    <w:pPr>
      <w:widowControl w:val="0"/>
      <w:autoSpaceDE w:val="0"/>
      <w:autoSpaceDN w:val="0"/>
      <w:adjustRightInd w:val="0"/>
    </w:pPr>
    <w:rPr>
      <w:rFonts w:ascii="Arial" w:eastAsia="MS Mincho" w:hAnsi="Arial" w:cs="Arial"/>
      <w:color w:val="000000"/>
      <w:sz w:val="24"/>
      <w:szCs w:val="24"/>
      <w:lang w:val="fr-FR" w:eastAsia="ja-JP"/>
    </w:rPr>
  </w:style>
  <w:style w:type="character" w:customStyle="1" w:styleId="Heading4Char">
    <w:name w:val="Heading 4 Char"/>
    <w:link w:val="Heading4"/>
    <w:rsid w:val="004C6405"/>
    <w:rPr>
      <w:rFonts w:ascii="Arial" w:eastAsia="Times New Roman" w:hAnsi="Arial"/>
      <w:b/>
      <w:bCs/>
      <w:color w:val="000000" w:themeColor="text1"/>
      <w:kern w:val="32"/>
      <w:szCs w:val="24"/>
      <w:u w:val="single"/>
      <w:lang w:val="en-GB" w:eastAsia="en-US"/>
    </w:rPr>
  </w:style>
  <w:style w:type="paragraph" w:styleId="TOC3">
    <w:name w:val="toc 3"/>
    <w:basedOn w:val="Normal"/>
    <w:next w:val="Normal"/>
    <w:autoRedefine/>
    <w:uiPriority w:val="39"/>
    <w:semiHidden/>
    <w:unhideWhenUsed/>
    <w:rsid w:val="00B07FD6"/>
    <w:pPr>
      <w:spacing w:after="100"/>
      <w:ind w:left="794"/>
    </w:pPr>
  </w:style>
  <w:style w:type="paragraph" w:styleId="NormalWeb">
    <w:name w:val="Normal (Web)"/>
    <w:basedOn w:val="Normal"/>
    <w:uiPriority w:val="99"/>
    <w:semiHidden/>
    <w:unhideWhenUsed/>
    <w:rsid w:val="00420FBE"/>
    <w:pPr>
      <w:spacing w:before="100" w:beforeAutospacing="1" w:after="100" w:afterAutospacing="1"/>
      <w:ind w:left="0"/>
      <w:jc w:val="left"/>
    </w:pPr>
    <w:rPr>
      <w:rFonts w:ascii="Times New Roman" w:eastAsia="Times New Roman" w:hAnsi="Times New Roman"/>
      <w:sz w:val="24"/>
      <w:szCs w:val="24"/>
      <w:lang w:val="en-GB" w:eastAsia="en-GB"/>
    </w:rPr>
  </w:style>
  <w:style w:type="paragraph" w:styleId="BlockText">
    <w:name w:val="Block Text"/>
    <w:basedOn w:val="Normal"/>
    <w:rsid w:val="00D87D3E"/>
    <w:pPr>
      <w:spacing w:after="0"/>
      <w:ind w:right="43" w:hanging="1134"/>
      <w:jc w:val="left"/>
    </w:pPr>
    <w:rPr>
      <w:rFonts w:ascii="Times New Roman" w:eastAsia="Times New Roman" w:hAnsi="Times New Roman"/>
      <w:lang w:val="en-US" w:eastAsia="en-US"/>
    </w:rPr>
  </w:style>
  <w:style w:type="paragraph" w:customStyle="1" w:styleId="paragraph">
    <w:name w:val="paragraph"/>
    <w:basedOn w:val="Normal"/>
    <w:rsid w:val="00402368"/>
    <w:pPr>
      <w:spacing w:before="100" w:beforeAutospacing="1" w:after="100" w:afterAutospacing="1"/>
      <w:ind w:left="0"/>
      <w:jc w:val="left"/>
    </w:pPr>
    <w:rPr>
      <w:rFonts w:ascii="Times New Roman" w:eastAsia="Times New Roman" w:hAnsi="Times New Roman"/>
      <w:sz w:val="24"/>
      <w:szCs w:val="24"/>
      <w:lang w:val="en-GB" w:eastAsia="en-GB"/>
    </w:rPr>
  </w:style>
  <w:style w:type="character" w:customStyle="1" w:styleId="normaltextrun">
    <w:name w:val="normaltextrun"/>
    <w:basedOn w:val="DefaultParagraphFont"/>
    <w:rsid w:val="00402368"/>
  </w:style>
  <w:style w:type="character" w:customStyle="1" w:styleId="eop">
    <w:name w:val="eop"/>
    <w:basedOn w:val="DefaultParagraphFont"/>
    <w:rsid w:val="00402368"/>
  </w:style>
  <w:style w:type="character" w:customStyle="1" w:styleId="scx15427852">
    <w:name w:val="scx15427852"/>
    <w:basedOn w:val="DefaultParagraphFont"/>
    <w:rsid w:val="00402368"/>
  </w:style>
  <w:style w:type="character" w:customStyle="1" w:styleId="apple-converted-space">
    <w:name w:val="apple-converted-space"/>
    <w:basedOn w:val="DefaultParagraphFont"/>
    <w:rsid w:val="00402368"/>
  </w:style>
  <w:style w:type="character" w:customStyle="1" w:styleId="spellingerror">
    <w:name w:val="spellingerror"/>
    <w:basedOn w:val="DefaultParagraphFont"/>
    <w:rsid w:val="00402368"/>
  </w:style>
  <w:style w:type="character" w:customStyle="1" w:styleId="Heading3Char">
    <w:name w:val="Heading 3 Char"/>
    <w:basedOn w:val="DefaultParagraphFont"/>
    <w:link w:val="Heading3"/>
    <w:uiPriority w:val="9"/>
    <w:semiHidden/>
    <w:rsid w:val="00E36905"/>
    <w:rPr>
      <w:rFonts w:asciiTheme="majorHAnsi" w:eastAsiaTheme="majorEastAsia" w:hAnsiTheme="majorHAnsi" w:cstheme="majorBidi"/>
      <w:color w:val="243F60" w:themeColor="accent1" w:themeShade="7F"/>
      <w:sz w:val="24"/>
      <w:szCs w:val="24"/>
      <w:lang w:val="fr-FR"/>
    </w:rPr>
  </w:style>
  <w:style w:type="character" w:styleId="CommentReference">
    <w:name w:val="annotation reference"/>
    <w:basedOn w:val="DefaultParagraphFont"/>
    <w:uiPriority w:val="99"/>
    <w:semiHidden/>
    <w:unhideWhenUsed/>
    <w:rsid w:val="00D92764"/>
    <w:rPr>
      <w:sz w:val="16"/>
      <w:szCs w:val="16"/>
    </w:rPr>
  </w:style>
  <w:style w:type="paragraph" w:styleId="CommentText">
    <w:name w:val="annotation text"/>
    <w:basedOn w:val="Normal"/>
    <w:link w:val="CommentTextChar"/>
    <w:uiPriority w:val="99"/>
    <w:semiHidden/>
    <w:unhideWhenUsed/>
    <w:rsid w:val="00D92764"/>
  </w:style>
  <w:style w:type="character" w:customStyle="1" w:styleId="CommentTextChar">
    <w:name w:val="Comment Text Char"/>
    <w:basedOn w:val="DefaultParagraphFont"/>
    <w:link w:val="CommentText"/>
    <w:uiPriority w:val="99"/>
    <w:semiHidden/>
    <w:rsid w:val="00D92764"/>
    <w:rPr>
      <w:rFonts w:ascii="Arial" w:hAnsi="Arial"/>
      <w:lang w:val="fr-FR"/>
    </w:rPr>
  </w:style>
  <w:style w:type="paragraph" w:styleId="CommentSubject">
    <w:name w:val="annotation subject"/>
    <w:basedOn w:val="CommentText"/>
    <w:next w:val="CommentText"/>
    <w:link w:val="CommentSubjectChar"/>
    <w:uiPriority w:val="99"/>
    <w:semiHidden/>
    <w:unhideWhenUsed/>
    <w:rsid w:val="00D92764"/>
    <w:rPr>
      <w:b/>
      <w:bCs/>
    </w:rPr>
  </w:style>
  <w:style w:type="character" w:customStyle="1" w:styleId="CommentSubjectChar">
    <w:name w:val="Comment Subject Char"/>
    <w:basedOn w:val="CommentTextChar"/>
    <w:link w:val="CommentSubject"/>
    <w:uiPriority w:val="99"/>
    <w:semiHidden/>
    <w:rsid w:val="00D92764"/>
    <w:rPr>
      <w:rFonts w:ascii="Arial" w:hAnsi="Arial"/>
      <w:b/>
      <w:bCs/>
      <w:lang w:val="fr-FR"/>
    </w:rPr>
  </w:style>
  <w:style w:type="paragraph" w:styleId="Revision">
    <w:name w:val="Revision"/>
    <w:hidden/>
    <w:uiPriority w:val="71"/>
    <w:semiHidden/>
    <w:rsid w:val="006B134D"/>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35423">
      <w:bodyDiv w:val="1"/>
      <w:marLeft w:val="0"/>
      <w:marRight w:val="0"/>
      <w:marTop w:val="0"/>
      <w:marBottom w:val="0"/>
      <w:divBdr>
        <w:top w:val="none" w:sz="0" w:space="0" w:color="auto"/>
        <w:left w:val="none" w:sz="0" w:space="0" w:color="auto"/>
        <w:bottom w:val="none" w:sz="0" w:space="0" w:color="auto"/>
        <w:right w:val="none" w:sz="0" w:space="0" w:color="auto"/>
      </w:divBdr>
    </w:div>
    <w:div w:id="80182538">
      <w:bodyDiv w:val="1"/>
      <w:marLeft w:val="0"/>
      <w:marRight w:val="0"/>
      <w:marTop w:val="0"/>
      <w:marBottom w:val="0"/>
      <w:divBdr>
        <w:top w:val="none" w:sz="0" w:space="0" w:color="auto"/>
        <w:left w:val="none" w:sz="0" w:space="0" w:color="auto"/>
        <w:bottom w:val="none" w:sz="0" w:space="0" w:color="auto"/>
        <w:right w:val="none" w:sz="0" w:space="0" w:color="auto"/>
      </w:divBdr>
    </w:div>
    <w:div w:id="116677828">
      <w:bodyDiv w:val="1"/>
      <w:marLeft w:val="0"/>
      <w:marRight w:val="0"/>
      <w:marTop w:val="0"/>
      <w:marBottom w:val="0"/>
      <w:divBdr>
        <w:top w:val="none" w:sz="0" w:space="0" w:color="auto"/>
        <w:left w:val="none" w:sz="0" w:space="0" w:color="auto"/>
        <w:bottom w:val="none" w:sz="0" w:space="0" w:color="auto"/>
        <w:right w:val="none" w:sz="0" w:space="0" w:color="auto"/>
      </w:divBdr>
    </w:div>
    <w:div w:id="155804009">
      <w:bodyDiv w:val="1"/>
      <w:marLeft w:val="0"/>
      <w:marRight w:val="0"/>
      <w:marTop w:val="0"/>
      <w:marBottom w:val="0"/>
      <w:divBdr>
        <w:top w:val="none" w:sz="0" w:space="0" w:color="auto"/>
        <w:left w:val="none" w:sz="0" w:space="0" w:color="auto"/>
        <w:bottom w:val="none" w:sz="0" w:space="0" w:color="auto"/>
        <w:right w:val="none" w:sz="0" w:space="0" w:color="auto"/>
      </w:divBdr>
      <w:divsChild>
        <w:div w:id="33775949">
          <w:marLeft w:val="0"/>
          <w:marRight w:val="0"/>
          <w:marTop w:val="0"/>
          <w:marBottom w:val="0"/>
          <w:divBdr>
            <w:top w:val="none" w:sz="0" w:space="0" w:color="auto"/>
            <w:left w:val="none" w:sz="0" w:space="0" w:color="auto"/>
            <w:bottom w:val="none" w:sz="0" w:space="0" w:color="auto"/>
            <w:right w:val="none" w:sz="0" w:space="0" w:color="auto"/>
          </w:divBdr>
        </w:div>
        <w:div w:id="109203647">
          <w:marLeft w:val="0"/>
          <w:marRight w:val="0"/>
          <w:marTop w:val="0"/>
          <w:marBottom w:val="0"/>
          <w:divBdr>
            <w:top w:val="none" w:sz="0" w:space="0" w:color="auto"/>
            <w:left w:val="none" w:sz="0" w:space="0" w:color="auto"/>
            <w:bottom w:val="none" w:sz="0" w:space="0" w:color="auto"/>
            <w:right w:val="none" w:sz="0" w:space="0" w:color="auto"/>
          </w:divBdr>
        </w:div>
        <w:div w:id="327100382">
          <w:marLeft w:val="0"/>
          <w:marRight w:val="0"/>
          <w:marTop w:val="0"/>
          <w:marBottom w:val="0"/>
          <w:divBdr>
            <w:top w:val="none" w:sz="0" w:space="0" w:color="auto"/>
            <w:left w:val="none" w:sz="0" w:space="0" w:color="auto"/>
            <w:bottom w:val="none" w:sz="0" w:space="0" w:color="auto"/>
            <w:right w:val="none" w:sz="0" w:space="0" w:color="auto"/>
          </w:divBdr>
        </w:div>
        <w:div w:id="1483276525">
          <w:marLeft w:val="0"/>
          <w:marRight w:val="0"/>
          <w:marTop w:val="0"/>
          <w:marBottom w:val="0"/>
          <w:divBdr>
            <w:top w:val="none" w:sz="0" w:space="0" w:color="auto"/>
            <w:left w:val="none" w:sz="0" w:space="0" w:color="auto"/>
            <w:bottom w:val="none" w:sz="0" w:space="0" w:color="auto"/>
            <w:right w:val="none" w:sz="0" w:space="0" w:color="auto"/>
          </w:divBdr>
        </w:div>
        <w:div w:id="1543051379">
          <w:marLeft w:val="0"/>
          <w:marRight w:val="0"/>
          <w:marTop w:val="0"/>
          <w:marBottom w:val="0"/>
          <w:divBdr>
            <w:top w:val="none" w:sz="0" w:space="0" w:color="auto"/>
            <w:left w:val="none" w:sz="0" w:space="0" w:color="auto"/>
            <w:bottom w:val="none" w:sz="0" w:space="0" w:color="auto"/>
            <w:right w:val="none" w:sz="0" w:space="0" w:color="auto"/>
          </w:divBdr>
        </w:div>
        <w:div w:id="1574005764">
          <w:marLeft w:val="0"/>
          <w:marRight w:val="0"/>
          <w:marTop w:val="0"/>
          <w:marBottom w:val="0"/>
          <w:divBdr>
            <w:top w:val="none" w:sz="0" w:space="0" w:color="auto"/>
            <w:left w:val="none" w:sz="0" w:space="0" w:color="auto"/>
            <w:bottom w:val="none" w:sz="0" w:space="0" w:color="auto"/>
            <w:right w:val="none" w:sz="0" w:space="0" w:color="auto"/>
          </w:divBdr>
        </w:div>
        <w:div w:id="1577283277">
          <w:marLeft w:val="0"/>
          <w:marRight w:val="0"/>
          <w:marTop w:val="0"/>
          <w:marBottom w:val="0"/>
          <w:divBdr>
            <w:top w:val="none" w:sz="0" w:space="0" w:color="auto"/>
            <w:left w:val="none" w:sz="0" w:space="0" w:color="auto"/>
            <w:bottom w:val="none" w:sz="0" w:space="0" w:color="auto"/>
            <w:right w:val="none" w:sz="0" w:space="0" w:color="auto"/>
          </w:divBdr>
        </w:div>
        <w:div w:id="1930774849">
          <w:marLeft w:val="0"/>
          <w:marRight w:val="0"/>
          <w:marTop w:val="0"/>
          <w:marBottom w:val="0"/>
          <w:divBdr>
            <w:top w:val="none" w:sz="0" w:space="0" w:color="auto"/>
            <w:left w:val="none" w:sz="0" w:space="0" w:color="auto"/>
            <w:bottom w:val="none" w:sz="0" w:space="0" w:color="auto"/>
            <w:right w:val="none" w:sz="0" w:space="0" w:color="auto"/>
          </w:divBdr>
        </w:div>
      </w:divsChild>
    </w:div>
    <w:div w:id="170605856">
      <w:bodyDiv w:val="1"/>
      <w:marLeft w:val="0"/>
      <w:marRight w:val="0"/>
      <w:marTop w:val="0"/>
      <w:marBottom w:val="0"/>
      <w:divBdr>
        <w:top w:val="none" w:sz="0" w:space="0" w:color="auto"/>
        <w:left w:val="none" w:sz="0" w:space="0" w:color="auto"/>
        <w:bottom w:val="none" w:sz="0" w:space="0" w:color="auto"/>
        <w:right w:val="none" w:sz="0" w:space="0" w:color="auto"/>
      </w:divBdr>
    </w:div>
    <w:div w:id="315764908">
      <w:bodyDiv w:val="1"/>
      <w:marLeft w:val="0"/>
      <w:marRight w:val="0"/>
      <w:marTop w:val="0"/>
      <w:marBottom w:val="0"/>
      <w:divBdr>
        <w:top w:val="none" w:sz="0" w:space="0" w:color="auto"/>
        <w:left w:val="none" w:sz="0" w:space="0" w:color="auto"/>
        <w:bottom w:val="none" w:sz="0" w:space="0" w:color="auto"/>
        <w:right w:val="none" w:sz="0" w:space="0" w:color="auto"/>
      </w:divBdr>
    </w:div>
    <w:div w:id="341398825">
      <w:bodyDiv w:val="1"/>
      <w:marLeft w:val="0"/>
      <w:marRight w:val="0"/>
      <w:marTop w:val="0"/>
      <w:marBottom w:val="0"/>
      <w:divBdr>
        <w:top w:val="none" w:sz="0" w:space="0" w:color="auto"/>
        <w:left w:val="none" w:sz="0" w:space="0" w:color="auto"/>
        <w:bottom w:val="none" w:sz="0" w:space="0" w:color="auto"/>
        <w:right w:val="none" w:sz="0" w:space="0" w:color="auto"/>
      </w:divBdr>
    </w:div>
    <w:div w:id="409618479">
      <w:bodyDiv w:val="1"/>
      <w:marLeft w:val="0"/>
      <w:marRight w:val="0"/>
      <w:marTop w:val="0"/>
      <w:marBottom w:val="0"/>
      <w:divBdr>
        <w:top w:val="none" w:sz="0" w:space="0" w:color="auto"/>
        <w:left w:val="none" w:sz="0" w:space="0" w:color="auto"/>
        <w:bottom w:val="none" w:sz="0" w:space="0" w:color="auto"/>
        <w:right w:val="none" w:sz="0" w:space="0" w:color="auto"/>
      </w:divBdr>
    </w:div>
    <w:div w:id="422645783">
      <w:bodyDiv w:val="1"/>
      <w:marLeft w:val="0"/>
      <w:marRight w:val="0"/>
      <w:marTop w:val="0"/>
      <w:marBottom w:val="0"/>
      <w:divBdr>
        <w:top w:val="none" w:sz="0" w:space="0" w:color="auto"/>
        <w:left w:val="none" w:sz="0" w:space="0" w:color="auto"/>
        <w:bottom w:val="none" w:sz="0" w:space="0" w:color="auto"/>
        <w:right w:val="none" w:sz="0" w:space="0" w:color="auto"/>
      </w:divBdr>
    </w:div>
    <w:div w:id="612906283">
      <w:bodyDiv w:val="1"/>
      <w:marLeft w:val="0"/>
      <w:marRight w:val="0"/>
      <w:marTop w:val="0"/>
      <w:marBottom w:val="0"/>
      <w:divBdr>
        <w:top w:val="none" w:sz="0" w:space="0" w:color="auto"/>
        <w:left w:val="none" w:sz="0" w:space="0" w:color="auto"/>
        <w:bottom w:val="none" w:sz="0" w:space="0" w:color="auto"/>
        <w:right w:val="none" w:sz="0" w:space="0" w:color="auto"/>
      </w:divBdr>
    </w:div>
    <w:div w:id="688795627">
      <w:bodyDiv w:val="1"/>
      <w:marLeft w:val="0"/>
      <w:marRight w:val="0"/>
      <w:marTop w:val="0"/>
      <w:marBottom w:val="0"/>
      <w:divBdr>
        <w:top w:val="none" w:sz="0" w:space="0" w:color="auto"/>
        <w:left w:val="none" w:sz="0" w:space="0" w:color="auto"/>
        <w:bottom w:val="none" w:sz="0" w:space="0" w:color="auto"/>
        <w:right w:val="none" w:sz="0" w:space="0" w:color="auto"/>
      </w:divBdr>
    </w:div>
    <w:div w:id="703596151">
      <w:bodyDiv w:val="1"/>
      <w:marLeft w:val="0"/>
      <w:marRight w:val="0"/>
      <w:marTop w:val="0"/>
      <w:marBottom w:val="0"/>
      <w:divBdr>
        <w:top w:val="none" w:sz="0" w:space="0" w:color="auto"/>
        <w:left w:val="none" w:sz="0" w:space="0" w:color="auto"/>
        <w:bottom w:val="none" w:sz="0" w:space="0" w:color="auto"/>
        <w:right w:val="none" w:sz="0" w:space="0" w:color="auto"/>
      </w:divBdr>
      <w:divsChild>
        <w:div w:id="308559010">
          <w:marLeft w:val="0"/>
          <w:marRight w:val="0"/>
          <w:marTop w:val="0"/>
          <w:marBottom w:val="0"/>
          <w:divBdr>
            <w:top w:val="none" w:sz="0" w:space="0" w:color="auto"/>
            <w:left w:val="none" w:sz="0" w:space="0" w:color="auto"/>
            <w:bottom w:val="none" w:sz="0" w:space="0" w:color="auto"/>
            <w:right w:val="none" w:sz="0" w:space="0" w:color="auto"/>
          </w:divBdr>
        </w:div>
        <w:div w:id="635529250">
          <w:marLeft w:val="0"/>
          <w:marRight w:val="0"/>
          <w:marTop w:val="0"/>
          <w:marBottom w:val="0"/>
          <w:divBdr>
            <w:top w:val="none" w:sz="0" w:space="0" w:color="auto"/>
            <w:left w:val="none" w:sz="0" w:space="0" w:color="auto"/>
            <w:bottom w:val="none" w:sz="0" w:space="0" w:color="auto"/>
            <w:right w:val="none" w:sz="0" w:space="0" w:color="auto"/>
          </w:divBdr>
        </w:div>
        <w:div w:id="1737822897">
          <w:marLeft w:val="0"/>
          <w:marRight w:val="0"/>
          <w:marTop w:val="0"/>
          <w:marBottom w:val="0"/>
          <w:divBdr>
            <w:top w:val="none" w:sz="0" w:space="0" w:color="auto"/>
            <w:left w:val="none" w:sz="0" w:space="0" w:color="auto"/>
            <w:bottom w:val="none" w:sz="0" w:space="0" w:color="auto"/>
            <w:right w:val="none" w:sz="0" w:space="0" w:color="auto"/>
          </w:divBdr>
        </w:div>
        <w:div w:id="2052411471">
          <w:marLeft w:val="0"/>
          <w:marRight w:val="0"/>
          <w:marTop w:val="0"/>
          <w:marBottom w:val="0"/>
          <w:divBdr>
            <w:top w:val="none" w:sz="0" w:space="0" w:color="auto"/>
            <w:left w:val="none" w:sz="0" w:space="0" w:color="auto"/>
            <w:bottom w:val="none" w:sz="0" w:space="0" w:color="auto"/>
            <w:right w:val="none" w:sz="0" w:space="0" w:color="auto"/>
          </w:divBdr>
        </w:div>
      </w:divsChild>
    </w:div>
    <w:div w:id="715012573">
      <w:bodyDiv w:val="1"/>
      <w:marLeft w:val="0"/>
      <w:marRight w:val="0"/>
      <w:marTop w:val="0"/>
      <w:marBottom w:val="0"/>
      <w:divBdr>
        <w:top w:val="none" w:sz="0" w:space="0" w:color="auto"/>
        <w:left w:val="none" w:sz="0" w:space="0" w:color="auto"/>
        <w:bottom w:val="none" w:sz="0" w:space="0" w:color="auto"/>
        <w:right w:val="none" w:sz="0" w:space="0" w:color="auto"/>
      </w:divBdr>
    </w:div>
    <w:div w:id="764771015">
      <w:bodyDiv w:val="1"/>
      <w:marLeft w:val="0"/>
      <w:marRight w:val="0"/>
      <w:marTop w:val="0"/>
      <w:marBottom w:val="0"/>
      <w:divBdr>
        <w:top w:val="none" w:sz="0" w:space="0" w:color="auto"/>
        <w:left w:val="none" w:sz="0" w:space="0" w:color="auto"/>
        <w:bottom w:val="none" w:sz="0" w:space="0" w:color="auto"/>
        <w:right w:val="none" w:sz="0" w:space="0" w:color="auto"/>
      </w:divBdr>
    </w:div>
    <w:div w:id="798762757">
      <w:bodyDiv w:val="1"/>
      <w:marLeft w:val="0"/>
      <w:marRight w:val="0"/>
      <w:marTop w:val="0"/>
      <w:marBottom w:val="0"/>
      <w:divBdr>
        <w:top w:val="none" w:sz="0" w:space="0" w:color="auto"/>
        <w:left w:val="none" w:sz="0" w:space="0" w:color="auto"/>
        <w:bottom w:val="none" w:sz="0" w:space="0" w:color="auto"/>
        <w:right w:val="none" w:sz="0" w:space="0" w:color="auto"/>
      </w:divBdr>
    </w:div>
    <w:div w:id="863908054">
      <w:bodyDiv w:val="1"/>
      <w:marLeft w:val="0"/>
      <w:marRight w:val="0"/>
      <w:marTop w:val="0"/>
      <w:marBottom w:val="0"/>
      <w:divBdr>
        <w:top w:val="none" w:sz="0" w:space="0" w:color="auto"/>
        <w:left w:val="none" w:sz="0" w:space="0" w:color="auto"/>
        <w:bottom w:val="none" w:sz="0" w:space="0" w:color="auto"/>
        <w:right w:val="none" w:sz="0" w:space="0" w:color="auto"/>
      </w:divBdr>
    </w:div>
    <w:div w:id="987172131">
      <w:bodyDiv w:val="1"/>
      <w:marLeft w:val="0"/>
      <w:marRight w:val="0"/>
      <w:marTop w:val="0"/>
      <w:marBottom w:val="0"/>
      <w:divBdr>
        <w:top w:val="none" w:sz="0" w:space="0" w:color="auto"/>
        <w:left w:val="none" w:sz="0" w:space="0" w:color="auto"/>
        <w:bottom w:val="none" w:sz="0" w:space="0" w:color="auto"/>
        <w:right w:val="none" w:sz="0" w:space="0" w:color="auto"/>
      </w:divBdr>
    </w:div>
    <w:div w:id="993336918">
      <w:bodyDiv w:val="1"/>
      <w:marLeft w:val="0"/>
      <w:marRight w:val="0"/>
      <w:marTop w:val="0"/>
      <w:marBottom w:val="0"/>
      <w:divBdr>
        <w:top w:val="none" w:sz="0" w:space="0" w:color="auto"/>
        <w:left w:val="none" w:sz="0" w:space="0" w:color="auto"/>
        <w:bottom w:val="none" w:sz="0" w:space="0" w:color="auto"/>
        <w:right w:val="none" w:sz="0" w:space="0" w:color="auto"/>
      </w:divBdr>
    </w:div>
    <w:div w:id="997851723">
      <w:bodyDiv w:val="1"/>
      <w:marLeft w:val="0"/>
      <w:marRight w:val="0"/>
      <w:marTop w:val="0"/>
      <w:marBottom w:val="0"/>
      <w:divBdr>
        <w:top w:val="none" w:sz="0" w:space="0" w:color="auto"/>
        <w:left w:val="none" w:sz="0" w:space="0" w:color="auto"/>
        <w:bottom w:val="none" w:sz="0" w:space="0" w:color="auto"/>
        <w:right w:val="none" w:sz="0" w:space="0" w:color="auto"/>
      </w:divBdr>
    </w:div>
    <w:div w:id="1125277157">
      <w:bodyDiv w:val="1"/>
      <w:marLeft w:val="0"/>
      <w:marRight w:val="0"/>
      <w:marTop w:val="0"/>
      <w:marBottom w:val="0"/>
      <w:divBdr>
        <w:top w:val="none" w:sz="0" w:space="0" w:color="auto"/>
        <w:left w:val="none" w:sz="0" w:space="0" w:color="auto"/>
        <w:bottom w:val="none" w:sz="0" w:space="0" w:color="auto"/>
        <w:right w:val="none" w:sz="0" w:space="0" w:color="auto"/>
      </w:divBdr>
    </w:div>
    <w:div w:id="1272277759">
      <w:bodyDiv w:val="1"/>
      <w:marLeft w:val="0"/>
      <w:marRight w:val="0"/>
      <w:marTop w:val="0"/>
      <w:marBottom w:val="0"/>
      <w:divBdr>
        <w:top w:val="none" w:sz="0" w:space="0" w:color="auto"/>
        <w:left w:val="none" w:sz="0" w:space="0" w:color="auto"/>
        <w:bottom w:val="none" w:sz="0" w:space="0" w:color="auto"/>
        <w:right w:val="none" w:sz="0" w:space="0" w:color="auto"/>
      </w:divBdr>
    </w:div>
    <w:div w:id="1396470650">
      <w:bodyDiv w:val="1"/>
      <w:marLeft w:val="0"/>
      <w:marRight w:val="0"/>
      <w:marTop w:val="0"/>
      <w:marBottom w:val="0"/>
      <w:divBdr>
        <w:top w:val="none" w:sz="0" w:space="0" w:color="auto"/>
        <w:left w:val="none" w:sz="0" w:space="0" w:color="auto"/>
        <w:bottom w:val="none" w:sz="0" w:space="0" w:color="auto"/>
        <w:right w:val="none" w:sz="0" w:space="0" w:color="auto"/>
      </w:divBdr>
    </w:div>
    <w:div w:id="1549488113">
      <w:bodyDiv w:val="1"/>
      <w:marLeft w:val="0"/>
      <w:marRight w:val="0"/>
      <w:marTop w:val="0"/>
      <w:marBottom w:val="0"/>
      <w:divBdr>
        <w:top w:val="none" w:sz="0" w:space="0" w:color="auto"/>
        <w:left w:val="none" w:sz="0" w:space="0" w:color="auto"/>
        <w:bottom w:val="none" w:sz="0" w:space="0" w:color="auto"/>
        <w:right w:val="none" w:sz="0" w:space="0" w:color="auto"/>
      </w:divBdr>
    </w:div>
    <w:div w:id="1628662113">
      <w:bodyDiv w:val="1"/>
      <w:marLeft w:val="0"/>
      <w:marRight w:val="0"/>
      <w:marTop w:val="0"/>
      <w:marBottom w:val="0"/>
      <w:divBdr>
        <w:top w:val="none" w:sz="0" w:space="0" w:color="auto"/>
        <w:left w:val="none" w:sz="0" w:space="0" w:color="auto"/>
        <w:bottom w:val="none" w:sz="0" w:space="0" w:color="auto"/>
        <w:right w:val="none" w:sz="0" w:space="0" w:color="auto"/>
      </w:divBdr>
    </w:div>
    <w:div w:id="1680347594">
      <w:bodyDiv w:val="1"/>
      <w:marLeft w:val="0"/>
      <w:marRight w:val="0"/>
      <w:marTop w:val="0"/>
      <w:marBottom w:val="0"/>
      <w:divBdr>
        <w:top w:val="none" w:sz="0" w:space="0" w:color="auto"/>
        <w:left w:val="none" w:sz="0" w:space="0" w:color="auto"/>
        <w:bottom w:val="none" w:sz="0" w:space="0" w:color="auto"/>
        <w:right w:val="none" w:sz="0" w:space="0" w:color="auto"/>
      </w:divBdr>
    </w:div>
    <w:div w:id="1752969278">
      <w:bodyDiv w:val="1"/>
      <w:marLeft w:val="0"/>
      <w:marRight w:val="0"/>
      <w:marTop w:val="0"/>
      <w:marBottom w:val="0"/>
      <w:divBdr>
        <w:top w:val="none" w:sz="0" w:space="0" w:color="auto"/>
        <w:left w:val="none" w:sz="0" w:space="0" w:color="auto"/>
        <w:bottom w:val="none" w:sz="0" w:space="0" w:color="auto"/>
        <w:right w:val="none" w:sz="0" w:space="0" w:color="auto"/>
      </w:divBdr>
    </w:div>
    <w:div w:id="1804080458">
      <w:bodyDiv w:val="1"/>
      <w:marLeft w:val="0"/>
      <w:marRight w:val="0"/>
      <w:marTop w:val="0"/>
      <w:marBottom w:val="0"/>
      <w:divBdr>
        <w:top w:val="none" w:sz="0" w:space="0" w:color="auto"/>
        <w:left w:val="none" w:sz="0" w:space="0" w:color="auto"/>
        <w:bottom w:val="none" w:sz="0" w:space="0" w:color="auto"/>
        <w:right w:val="none" w:sz="0" w:space="0" w:color="auto"/>
      </w:divBdr>
    </w:div>
    <w:div w:id="1804304055">
      <w:bodyDiv w:val="1"/>
      <w:marLeft w:val="0"/>
      <w:marRight w:val="0"/>
      <w:marTop w:val="0"/>
      <w:marBottom w:val="0"/>
      <w:divBdr>
        <w:top w:val="none" w:sz="0" w:space="0" w:color="auto"/>
        <w:left w:val="none" w:sz="0" w:space="0" w:color="auto"/>
        <w:bottom w:val="none" w:sz="0" w:space="0" w:color="auto"/>
        <w:right w:val="none" w:sz="0" w:space="0" w:color="auto"/>
      </w:divBdr>
      <w:divsChild>
        <w:div w:id="2105102753">
          <w:marLeft w:val="0"/>
          <w:marRight w:val="0"/>
          <w:marTop w:val="0"/>
          <w:marBottom w:val="0"/>
          <w:divBdr>
            <w:top w:val="none" w:sz="0" w:space="0" w:color="auto"/>
            <w:left w:val="none" w:sz="0" w:space="0" w:color="auto"/>
            <w:bottom w:val="none" w:sz="0" w:space="0" w:color="auto"/>
            <w:right w:val="none" w:sz="0" w:space="0" w:color="auto"/>
          </w:divBdr>
        </w:div>
        <w:div w:id="996879808">
          <w:marLeft w:val="0"/>
          <w:marRight w:val="0"/>
          <w:marTop w:val="0"/>
          <w:marBottom w:val="0"/>
          <w:divBdr>
            <w:top w:val="none" w:sz="0" w:space="0" w:color="auto"/>
            <w:left w:val="none" w:sz="0" w:space="0" w:color="auto"/>
            <w:bottom w:val="none" w:sz="0" w:space="0" w:color="auto"/>
            <w:right w:val="none" w:sz="0" w:space="0" w:color="auto"/>
          </w:divBdr>
        </w:div>
        <w:div w:id="757674669">
          <w:marLeft w:val="0"/>
          <w:marRight w:val="0"/>
          <w:marTop w:val="0"/>
          <w:marBottom w:val="0"/>
          <w:divBdr>
            <w:top w:val="none" w:sz="0" w:space="0" w:color="auto"/>
            <w:left w:val="none" w:sz="0" w:space="0" w:color="auto"/>
            <w:bottom w:val="none" w:sz="0" w:space="0" w:color="auto"/>
            <w:right w:val="none" w:sz="0" w:space="0" w:color="auto"/>
          </w:divBdr>
        </w:div>
        <w:div w:id="532155078">
          <w:marLeft w:val="0"/>
          <w:marRight w:val="0"/>
          <w:marTop w:val="0"/>
          <w:marBottom w:val="0"/>
          <w:divBdr>
            <w:top w:val="none" w:sz="0" w:space="0" w:color="auto"/>
            <w:left w:val="none" w:sz="0" w:space="0" w:color="auto"/>
            <w:bottom w:val="none" w:sz="0" w:space="0" w:color="auto"/>
            <w:right w:val="none" w:sz="0" w:space="0" w:color="auto"/>
          </w:divBdr>
        </w:div>
        <w:div w:id="1587960388">
          <w:marLeft w:val="0"/>
          <w:marRight w:val="0"/>
          <w:marTop w:val="0"/>
          <w:marBottom w:val="0"/>
          <w:divBdr>
            <w:top w:val="none" w:sz="0" w:space="0" w:color="auto"/>
            <w:left w:val="none" w:sz="0" w:space="0" w:color="auto"/>
            <w:bottom w:val="none" w:sz="0" w:space="0" w:color="auto"/>
            <w:right w:val="none" w:sz="0" w:space="0" w:color="auto"/>
          </w:divBdr>
        </w:div>
        <w:div w:id="322704093">
          <w:marLeft w:val="0"/>
          <w:marRight w:val="0"/>
          <w:marTop w:val="0"/>
          <w:marBottom w:val="0"/>
          <w:divBdr>
            <w:top w:val="none" w:sz="0" w:space="0" w:color="auto"/>
            <w:left w:val="none" w:sz="0" w:space="0" w:color="auto"/>
            <w:bottom w:val="none" w:sz="0" w:space="0" w:color="auto"/>
            <w:right w:val="none" w:sz="0" w:space="0" w:color="auto"/>
          </w:divBdr>
        </w:div>
        <w:div w:id="813761528">
          <w:marLeft w:val="0"/>
          <w:marRight w:val="0"/>
          <w:marTop w:val="0"/>
          <w:marBottom w:val="0"/>
          <w:divBdr>
            <w:top w:val="none" w:sz="0" w:space="0" w:color="auto"/>
            <w:left w:val="none" w:sz="0" w:space="0" w:color="auto"/>
            <w:bottom w:val="none" w:sz="0" w:space="0" w:color="auto"/>
            <w:right w:val="none" w:sz="0" w:space="0" w:color="auto"/>
          </w:divBdr>
        </w:div>
        <w:div w:id="1394086581">
          <w:marLeft w:val="0"/>
          <w:marRight w:val="0"/>
          <w:marTop w:val="0"/>
          <w:marBottom w:val="0"/>
          <w:divBdr>
            <w:top w:val="none" w:sz="0" w:space="0" w:color="auto"/>
            <w:left w:val="none" w:sz="0" w:space="0" w:color="auto"/>
            <w:bottom w:val="none" w:sz="0" w:space="0" w:color="auto"/>
            <w:right w:val="none" w:sz="0" w:space="0" w:color="auto"/>
          </w:divBdr>
        </w:div>
        <w:div w:id="978846125">
          <w:marLeft w:val="0"/>
          <w:marRight w:val="0"/>
          <w:marTop w:val="0"/>
          <w:marBottom w:val="0"/>
          <w:divBdr>
            <w:top w:val="none" w:sz="0" w:space="0" w:color="auto"/>
            <w:left w:val="none" w:sz="0" w:space="0" w:color="auto"/>
            <w:bottom w:val="none" w:sz="0" w:space="0" w:color="auto"/>
            <w:right w:val="none" w:sz="0" w:space="0" w:color="auto"/>
          </w:divBdr>
        </w:div>
        <w:div w:id="1325427243">
          <w:marLeft w:val="0"/>
          <w:marRight w:val="0"/>
          <w:marTop w:val="0"/>
          <w:marBottom w:val="0"/>
          <w:divBdr>
            <w:top w:val="none" w:sz="0" w:space="0" w:color="auto"/>
            <w:left w:val="none" w:sz="0" w:space="0" w:color="auto"/>
            <w:bottom w:val="none" w:sz="0" w:space="0" w:color="auto"/>
            <w:right w:val="none" w:sz="0" w:space="0" w:color="auto"/>
          </w:divBdr>
        </w:div>
        <w:div w:id="424771326">
          <w:marLeft w:val="0"/>
          <w:marRight w:val="0"/>
          <w:marTop w:val="0"/>
          <w:marBottom w:val="0"/>
          <w:divBdr>
            <w:top w:val="none" w:sz="0" w:space="0" w:color="auto"/>
            <w:left w:val="none" w:sz="0" w:space="0" w:color="auto"/>
            <w:bottom w:val="none" w:sz="0" w:space="0" w:color="auto"/>
            <w:right w:val="none" w:sz="0" w:space="0" w:color="auto"/>
          </w:divBdr>
        </w:div>
        <w:div w:id="199630398">
          <w:marLeft w:val="0"/>
          <w:marRight w:val="0"/>
          <w:marTop w:val="0"/>
          <w:marBottom w:val="0"/>
          <w:divBdr>
            <w:top w:val="none" w:sz="0" w:space="0" w:color="auto"/>
            <w:left w:val="none" w:sz="0" w:space="0" w:color="auto"/>
            <w:bottom w:val="none" w:sz="0" w:space="0" w:color="auto"/>
            <w:right w:val="none" w:sz="0" w:space="0" w:color="auto"/>
          </w:divBdr>
        </w:div>
        <w:div w:id="1411855826">
          <w:marLeft w:val="0"/>
          <w:marRight w:val="0"/>
          <w:marTop w:val="0"/>
          <w:marBottom w:val="0"/>
          <w:divBdr>
            <w:top w:val="none" w:sz="0" w:space="0" w:color="auto"/>
            <w:left w:val="none" w:sz="0" w:space="0" w:color="auto"/>
            <w:bottom w:val="none" w:sz="0" w:space="0" w:color="auto"/>
            <w:right w:val="none" w:sz="0" w:space="0" w:color="auto"/>
          </w:divBdr>
        </w:div>
        <w:div w:id="1502236959">
          <w:marLeft w:val="0"/>
          <w:marRight w:val="0"/>
          <w:marTop w:val="0"/>
          <w:marBottom w:val="0"/>
          <w:divBdr>
            <w:top w:val="none" w:sz="0" w:space="0" w:color="auto"/>
            <w:left w:val="none" w:sz="0" w:space="0" w:color="auto"/>
            <w:bottom w:val="none" w:sz="0" w:space="0" w:color="auto"/>
            <w:right w:val="none" w:sz="0" w:space="0" w:color="auto"/>
          </w:divBdr>
        </w:div>
        <w:div w:id="1015234627">
          <w:marLeft w:val="0"/>
          <w:marRight w:val="0"/>
          <w:marTop w:val="0"/>
          <w:marBottom w:val="0"/>
          <w:divBdr>
            <w:top w:val="none" w:sz="0" w:space="0" w:color="auto"/>
            <w:left w:val="none" w:sz="0" w:space="0" w:color="auto"/>
            <w:bottom w:val="none" w:sz="0" w:space="0" w:color="auto"/>
            <w:right w:val="none" w:sz="0" w:space="0" w:color="auto"/>
          </w:divBdr>
        </w:div>
        <w:div w:id="1950433195">
          <w:marLeft w:val="0"/>
          <w:marRight w:val="0"/>
          <w:marTop w:val="0"/>
          <w:marBottom w:val="0"/>
          <w:divBdr>
            <w:top w:val="none" w:sz="0" w:space="0" w:color="auto"/>
            <w:left w:val="none" w:sz="0" w:space="0" w:color="auto"/>
            <w:bottom w:val="none" w:sz="0" w:space="0" w:color="auto"/>
            <w:right w:val="none" w:sz="0" w:space="0" w:color="auto"/>
          </w:divBdr>
        </w:div>
        <w:div w:id="545527442">
          <w:marLeft w:val="0"/>
          <w:marRight w:val="0"/>
          <w:marTop w:val="0"/>
          <w:marBottom w:val="0"/>
          <w:divBdr>
            <w:top w:val="none" w:sz="0" w:space="0" w:color="auto"/>
            <w:left w:val="none" w:sz="0" w:space="0" w:color="auto"/>
            <w:bottom w:val="none" w:sz="0" w:space="0" w:color="auto"/>
            <w:right w:val="none" w:sz="0" w:space="0" w:color="auto"/>
          </w:divBdr>
        </w:div>
        <w:div w:id="1813667163">
          <w:marLeft w:val="0"/>
          <w:marRight w:val="0"/>
          <w:marTop w:val="0"/>
          <w:marBottom w:val="0"/>
          <w:divBdr>
            <w:top w:val="none" w:sz="0" w:space="0" w:color="auto"/>
            <w:left w:val="none" w:sz="0" w:space="0" w:color="auto"/>
            <w:bottom w:val="none" w:sz="0" w:space="0" w:color="auto"/>
            <w:right w:val="none" w:sz="0" w:space="0" w:color="auto"/>
          </w:divBdr>
        </w:div>
        <w:div w:id="231081065">
          <w:marLeft w:val="0"/>
          <w:marRight w:val="0"/>
          <w:marTop w:val="0"/>
          <w:marBottom w:val="0"/>
          <w:divBdr>
            <w:top w:val="none" w:sz="0" w:space="0" w:color="auto"/>
            <w:left w:val="none" w:sz="0" w:space="0" w:color="auto"/>
            <w:bottom w:val="none" w:sz="0" w:space="0" w:color="auto"/>
            <w:right w:val="none" w:sz="0" w:space="0" w:color="auto"/>
          </w:divBdr>
        </w:div>
        <w:div w:id="1174999045">
          <w:marLeft w:val="0"/>
          <w:marRight w:val="0"/>
          <w:marTop w:val="0"/>
          <w:marBottom w:val="0"/>
          <w:divBdr>
            <w:top w:val="none" w:sz="0" w:space="0" w:color="auto"/>
            <w:left w:val="none" w:sz="0" w:space="0" w:color="auto"/>
            <w:bottom w:val="none" w:sz="0" w:space="0" w:color="auto"/>
            <w:right w:val="none" w:sz="0" w:space="0" w:color="auto"/>
          </w:divBdr>
        </w:div>
        <w:div w:id="298729880">
          <w:marLeft w:val="0"/>
          <w:marRight w:val="0"/>
          <w:marTop w:val="0"/>
          <w:marBottom w:val="0"/>
          <w:divBdr>
            <w:top w:val="none" w:sz="0" w:space="0" w:color="auto"/>
            <w:left w:val="none" w:sz="0" w:space="0" w:color="auto"/>
            <w:bottom w:val="none" w:sz="0" w:space="0" w:color="auto"/>
            <w:right w:val="none" w:sz="0" w:space="0" w:color="auto"/>
          </w:divBdr>
        </w:div>
        <w:div w:id="2069064578">
          <w:marLeft w:val="0"/>
          <w:marRight w:val="0"/>
          <w:marTop w:val="0"/>
          <w:marBottom w:val="0"/>
          <w:divBdr>
            <w:top w:val="none" w:sz="0" w:space="0" w:color="auto"/>
            <w:left w:val="none" w:sz="0" w:space="0" w:color="auto"/>
            <w:bottom w:val="none" w:sz="0" w:space="0" w:color="auto"/>
            <w:right w:val="none" w:sz="0" w:space="0" w:color="auto"/>
          </w:divBdr>
        </w:div>
        <w:div w:id="1903130216">
          <w:marLeft w:val="0"/>
          <w:marRight w:val="0"/>
          <w:marTop w:val="0"/>
          <w:marBottom w:val="0"/>
          <w:divBdr>
            <w:top w:val="none" w:sz="0" w:space="0" w:color="auto"/>
            <w:left w:val="none" w:sz="0" w:space="0" w:color="auto"/>
            <w:bottom w:val="none" w:sz="0" w:space="0" w:color="auto"/>
            <w:right w:val="none" w:sz="0" w:space="0" w:color="auto"/>
          </w:divBdr>
        </w:div>
        <w:div w:id="256255319">
          <w:marLeft w:val="0"/>
          <w:marRight w:val="0"/>
          <w:marTop w:val="0"/>
          <w:marBottom w:val="0"/>
          <w:divBdr>
            <w:top w:val="none" w:sz="0" w:space="0" w:color="auto"/>
            <w:left w:val="none" w:sz="0" w:space="0" w:color="auto"/>
            <w:bottom w:val="none" w:sz="0" w:space="0" w:color="auto"/>
            <w:right w:val="none" w:sz="0" w:space="0" w:color="auto"/>
          </w:divBdr>
        </w:div>
        <w:div w:id="2132547597">
          <w:marLeft w:val="0"/>
          <w:marRight w:val="0"/>
          <w:marTop w:val="0"/>
          <w:marBottom w:val="0"/>
          <w:divBdr>
            <w:top w:val="none" w:sz="0" w:space="0" w:color="auto"/>
            <w:left w:val="none" w:sz="0" w:space="0" w:color="auto"/>
            <w:bottom w:val="none" w:sz="0" w:space="0" w:color="auto"/>
            <w:right w:val="none" w:sz="0" w:space="0" w:color="auto"/>
          </w:divBdr>
        </w:div>
        <w:div w:id="778643135">
          <w:marLeft w:val="0"/>
          <w:marRight w:val="0"/>
          <w:marTop w:val="0"/>
          <w:marBottom w:val="0"/>
          <w:divBdr>
            <w:top w:val="none" w:sz="0" w:space="0" w:color="auto"/>
            <w:left w:val="none" w:sz="0" w:space="0" w:color="auto"/>
            <w:bottom w:val="none" w:sz="0" w:space="0" w:color="auto"/>
            <w:right w:val="none" w:sz="0" w:space="0" w:color="auto"/>
          </w:divBdr>
        </w:div>
        <w:div w:id="1897276935">
          <w:marLeft w:val="0"/>
          <w:marRight w:val="0"/>
          <w:marTop w:val="0"/>
          <w:marBottom w:val="0"/>
          <w:divBdr>
            <w:top w:val="none" w:sz="0" w:space="0" w:color="auto"/>
            <w:left w:val="none" w:sz="0" w:space="0" w:color="auto"/>
            <w:bottom w:val="none" w:sz="0" w:space="0" w:color="auto"/>
            <w:right w:val="none" w:sz="0" w:space="0" w:color="auto"/>
          </w:divBdr>
        </w:div>
        <w:div w:id="1885362571">
          <w:marLeft w:val="0"/>
          <w:marRight w:val="0"/>
          <w:marTop w:val="0"/>
          <w:marBottom w:val="0"/>
          <w:divBdr>
            <w:top w:val="none" w:sz="0" w:space="0" w:color="auto"/>
            <w:left w:val="none" w:sz="0" w:space="0" w:color="auto"/>
            <w:bottom w:val="none" w:sz="0" w:space="0" w:color="auto"/>
            <w:right w:val="none" w:sz="0" w:space="0" w:color="auto"/>
          </w:divBdr>
        </w:div>
        <w:div w:id="998732219">
          <w:marLeft w:val="0"/>
          <w:marRight w:val="0"/>
          <w:marTop w:val="0"/>
          <w:marBottom w:val="0"/>
          <w:divBdr>
            <w:top w:val="none" w:sz="0" w:space="0" w:color="auto"/>
            <w:left w:val="none" w:sz="0" w:space="0" w:color="auto"/>
            <w:bottom w:val="none" w:sz="0" w:space="0" w:color="auto"/>
            <w:right w:val="none" w:sz="0" w:space="0" w:color="auto"/>
          </w:divBdr>
          <w:divsChild>
            <w:div w:id="1523393330">
              <w:marLeft w:val="0"/>
              <w:marRight w:val="0"/>
              <w:marTop w:val="0"/>
              <w:marBottom w:val="0"/>
              <w:divBdr>
                <w:top w:val="none" w:sz="0" w:space="0" w:color="auto"/>
                <w:left w:val="none" w:sz="0" w:space="0" w:color="auto"/>
                <w:bottom w:val="none" w:sz="0" w:space="0" w:color="auto"/>
                <w:right w:val="none" w:sz="0" w:space="0" w:color="auto"/>
              </w:divBdr>
            </w:div>
            <w:div w:id="1205799115">
              <w:marLeft w:val="0"/>
              <w:marRight w:val="0"/>
              <w:marTop w:val="0"/>
              <w:marBottom w:val="0"/>
              <w:divBdr>
                <w:top w:val="none" w:sz="0" w:space="0" w:color="auto"/>
                <w:left w:val="none" w:sz="0" w:space="0" w:color="auto"/>
                <w:bottom w:val="none" w:sz="0" w:space="0" w:color="auto"/>
                <w:right w:val="none" w:sz="0" w:space="0" w:color="auto"/>
              </w:divBdr>
            </w:div>
            <w:div w:id="1267736614">
              <w:marLeft w:val="0"/>
              <w:marRight w:val="0"/>
              <w:marTop w:val="0"/>
              <w:marBottom w:val="0"/>
              <w:divBdr>
                <w:top w:val="none" w:sz="0" w:space="0" w:color="auto"/>
                <w:left w:val="none" w:sz="0" w:space="0" w:color="auto"/>
                <w:bottom w:val="none" w:sz="0" w:space="0" w:color="auto"/>
                <w:right w:val="none" w:sz="0" w:space="0" w:color="auto"/>
              </w:divBdr>
            </w:div>
            <w:div w:id="1730155091">
              <w:marLeft w:val="0"/>
              <w:marRight w:val="0"/>
              <w:marTop w:val="0"/>
              <w:marBottom w:val="0"/>
              <w:divBdr>
                <w:top w:val="none" w:sz="0" w:space="0" w:color="auto"/>
                <w:left w:val="none" w:sz="0" w:space="0" w:color="auto"/>
                <w:bottom w:val="none" w:sz="0" w:space="0" w:color="auto"/>
                <w:right w:val="none" w:sz="0" w:space="0" w:color="auto"/>
              </w:divBdr>
            </w:div>
            <w:div w:id="27147840">
              <w:marLeft w:val="0"/>
              <w:marRight w:val="0"/>
              <w:marTop w:val="0"/>
              <w:marBottom w:val="0"/>
              <w:divBdr>
                <w:top w:val="none" w:sz="0" w:space="0" w:color="auto"/>
                <w:left w:val="none" w:sz="0" w:space="0" w:color="auto"/>
                <w:bottom w:val="none" w:sz="0" w:space="0" w:color="auto"/>
                <w:right w:val="none" w:sz="0" w:space="0" w:color="auto"/>
              </w:divBdr>
            </w:div>
            <w:div w:id="1033074638">
              <w:marLeft w:val="0"/>
              <w:marRight w:val="0"/>
              <w:marTop w:val="0"/>
              <w:marBottom w:val="0"/>
              <w:divBdr>
                <w:top w:val="none" w:sz="0" w:space="0" w:color="auto"/>
                <w:left w:val="none" w:sz="0" w:space="0" w:color="auto"/>
                <w:bottom w:val="none" w:sz="0" w:space="0" w:color="auto"/>
                <w:right w:val="none" w:sz="0" w:space="0" w:color="auto"/>
              </w:divBdr>
            </w:div>
            <w:div w:id="1414008717">
              <w:marLeft w:val="0"/>
              <w:marRight w:val="0"/>
              <w:marTop w:val="0"/>
              <w:marBottom w:val="0"/>
              <w:divBdr>
                <w:top w:val="none" w:sz="0" w:space="0" w:color="auto"/>
                <w:left w:val="none" w:sz="0" w:space="0" w:color="auto"/>
                <w:bottom w:val="none" w:sz="0" w:space="0" w:color="auto"/>
                <w:right w:val="none" w:sz="0" w:space="0" w:color="auto"/>
              </w:divBdr>
            </w:div>
            <w:div w:id="431706444">
              <w:marLeft w:val="0"/>
              <w:marRight w:val="0"/>
              <w:marTop w:val="0"/>
              <w:marBottom w:val="0"/>
              <w:divBdr>
                <w:top w:val="none" w:sz="0" w:space="0" w:color="auto"/>
                <w:left w:val="none" w:sz="0" w:space="0" w:color="auto"/>
                <w:bottom w:val="none" w:sz="0" w:space="0" w:color="auto"/>
                <w:right w:val="none" w:sz="0" w:space="0" w:color="auto"/>
              </w:divBdr>
            </w:div>
            <w:div w:id="2046363944">
              <w:marLeft w:val="0"/>
              <w:marRight w:val="0"/>
              <w:marTop w:val="0"/>
              <w:marBottom w:val="0"/>
              <w:divBdr>
                <w:top w:val="none" w:sz="0" w:space="0" w:color="auto"/>
                <w:left w:val="none" w:sz="0" w:space="0" w:color="auto"/>
                <w:bottom w:val="none" w:sz="0" w:space="0" w:color="auto"/>
                <w:right w:val="none" w:sz="0" w:space="0" w:color="auto"/>
              </w:divBdr>
            </w:div>
            <w:div w:id="1337197534">
              <w:marLeft w:val="0"/>
              <w:marRight w:val="0"/>
              <w:marTop w:val="0"/>
              <w:marBottom w:val="0"/>
              <w:divBdr>
                <w:top w:val="none" w:sz="0" w:space="0" w:color="auto"/>
                <w:left w:val="none" w:sz="0" w:space="0" w:color="auto"/>
                <w:bottom w:val="none" w:sz="0" w:space="0" w:color="auto"/>
                <w:right w:val="none" w:sz="0" w:space="0" w:color="auto"/>
              </w:divBdr>
            </w:div>
            <w:div w:id="1805007414">
              <w:marLeft w:val="0"/>
              <w:marRight w:val="0"/>
              <w:marTop w:val="0"/>
              <w:marBottom w:val="0"/>
              <w:divBdr>
                <w:top w:val="none" w:sz="0" w:space="0" w:color="auto"/>
                <w:left w:val="none" w:sz="0" w:space="0" w:color="auto"/>
                <w:bottom w:val="none" w:sz="0" w:space="0" w:color="auto"/>
                <w:right w:val="none" w:sz="0" w:space="0" w:color="auto"/>
              </w:divBdr>
            </w:div>
            <w:div w:id="1271161145">
              <w:marLeft w:val="0"/>
              <w:marRight w:val="0"/>
              <w:marTop w:val="0"/>
              <w:marBottom w:val="0"/>
              <w:divBdr>
                <w:top w:val="none" w:sz="0" w:space="0" w:color="auto"/>
                <w:left w:val="none" w:sz="0" w:space="0" w:color="auto"/>
                <w:bottom w:val="none" w:sz="0" w:space="0" w:color="auto"/>
                <w:right w:val="none" w:sz="0" w:space="0" w:color="auto"/>
              </w:divBdr>
            </w:div>
            <w:div w:id="2095128365">
              <w:marLeft w:val="0"/>
              <w:marRight w:val="0"/>
              <w:marTop w:val="0"/>
              <w:marBottom w:val="0"/>
              <w:divBdr>
                <w:top w:val="none" w:sz="0" w:space="0" w:color="auto"/>
                <w:left w:val="none" w:sz="0" w:space="0" w:color="auto"/>
                <w:bottom w:val="none" w:sz="0" w:space="0" w:color="auto"/>
                <w:right w:val="none" w:sz="0" w:space="0" w:color="auto"/>
              </w:divBdr>
            </w:div>
            <w:div w:id="306132755">
              <w:marLeft w:val="0"/>
              <w:marRight w:val="0"/>
              <w:marTop w:val="0"/>
              <w:marBottom w:val="0"/>
              <w:divBdr>
                <w:top w:val="none" w:sz="0" w:space="0" w:color="auto"/>
                <w:left w:val="none" w:sz="0" w:space="0" w:color="auto"/>
                <w:bottom w:val="none" w:sz="0" w:space="0" w:color="auto"/>
                <w:right w:val="none" w:sz="0" w:space="0" w:color="auto"/>
              </w:divBdr>
            </w:div>
            <w:div w:id="1529293050">
              <w:marLeft w:val="0"/>
              <w:marRight w:val="0"/>
              <w:marTop w:val="0"/>
              <w:marBottom w:val="0"/>
              <w:divBdr>
                <w:top w:val="none" w:sz="0" w:space="0" w:color="auto"/>
                <w:left w:val="none" w:sz="0" w:space="0" w:color="auto"/>
                <w:bottom w:val="none" w:sz="0" w:space="0" w:color="auto"/>
                <w:right w:val="none" w:sz="0" w:space="0" w:color="auto"/>
              </w:divBdr>
            </w:div>
            <w:div w:id="555896948">
              <w:marLeft w:val="0"/>
              <w:marRight w:val="0"/>
              <w:marTop w:val="0"/>
              <w:marBottom w:val="0"/>
              <w:divBdr>
                <w:top w:val="none" w:sz="0" w:space="0" w:color="auto"/>
                <w:left w:val="none" w:sz="0" w:space="0" w:color="auto"/>
                <w:bottom w:val="none" w:sz="0" w:space="0" w:color="auto"/>
                <w:right w:val="none" w:sz="0" w:space="0" w:color="auto"/>
              </w:divBdr>
            </w:div>
          </w:divsChild>
        </w:div>
        <w:div w:id="374425661">
          <w:marLeft w:val="0"/>
          <w:marRight w:val="0"/>
          <w:marTop w:val="0"/>
          <w:marBottom w:val="0"/>
          <w:divBdr>
            <w:top w:val="none" w:sz="0" w:space="0" w:color="auto"/>
            <w:left w:val="none" w:sz="0" w:space="0" w:color="auto"/>
            <w:bottom w:val="none" w:sz="0" w:space="0" w:color="auto"/>
            <w:right w:val="none" w:sz="0" w:space="0" w:color="auto"/>
          </w:divBdr>
          <w:divsChild>
            <w:div w:id="1048527227">
              <w:marLeft w:val="0"/>
              <w:marRight w:val="0"/>
              <w:marTop w:val="0"/>
              <w:marBottom w:val="0"/>
              <w:divBdr>
                <w:top w:val="none" w:sz="0" w:space="0" w:color="auto"/>
                <w:left w:val="none" w:sz="0" w:space="0" w:color="auto"/>
                <w:bottom w:val="none" w:sz="0" w:space="0" w:color="auto"/>
                <w:right w:val="none" w:sz="0" w:space="0" w:color="auto"/>
              </w:divBdr>
            </w:div>
            <w:div w:id="929582662">
              <w:marLeft w:val="0"/>
              <w:marRight w:val="0"/>
              <w:marTop w:val="0"/>
              <w:marBottom w:val="0"/>
              <w:divBdr>
                <w:top w:val="none" w:sz="0" w:space="0" w:color="auto"/>
                <w:left w:val="none" w:sz="0" w:space="0" w:color="auto"/>
                <w:bottom w:val="none" w:sz="0" w:space="0" w:color="auto"/>
                <w:right w:val="none" w:sz="0" w:space="0" w:color="auto"/>
              </w:divBdr>
            </w:div>
            <w:div w:id="1943798043">
              <w:marLeft w:val="0"/>
              <w:marRight w:val="0"/>
              <w:marTop w:val="0"/>
              <w:marBottom w:val="0"/>
              <w:divBdr>
                <w:top w:val="none" w:sz="0" w:space="0" w:color="auto"/>
                <w:left w:val="none" w:sz="0" w:space="0" w:color="auto"/>
                <w:bottom w:val="none" w:sz="0" w:space="0" w:color="auto"/>
                <w:right w:val="none" w:sz="0" w:space="0" w:color="auto"/>
              </w:divBdr>
            </w:div>
            <w:div w:id="1910840263">
              <w:marLeft w:val="0"/>
              <w:marRight w:val="0"/>
              <w:marTop w:val="0"/>
              <w:marBottom w:val="0"/>
              <w:divBdr>
                <w:top w:val="none" w:sz="0" w:space="0" w:color="auto"/>
                <w:left w:val="none" w:sz="0" w:space="0" w:color="auto"/>
                <w:bottom w:val="none" w:sz="0" w:space="0" w:color="auto"/>
                <w:right w:val="none" w:sz="0" w:space="0" w:color="auto"/>
              </w:divBdr>
            </w:div>
            <w:div w:id="955449415">
              <w:marLeft w:val="0"/>
              <w:marRight w:val="0"/>
              <w:marTop w:val="0"/>
              <w:marBottom w:val="0"/>
              <w:divBdr>
                <w:top w:val="none" w:sz="0" w:space="0" w:color="auto"/>
                <w:left w:val="none" w:sz="0" w:space="0" w:color="auto"/>
                <w:bottom w:val="none" w:sz="0" w:space="0" w:color="auto"/>
                <w:right w:val="none" w:sz="0" w:space="0" w:color="auto"/>
              </w:divBdr>
            </w:div>
            <w:div w:id="687760108">
              <w:marLeft w:val="0"/>
              <w:marRight w:val="0"/>
              <w:marTop w:val="0"/>
              <w:marBottom w:val="0"/>
              <w:divBdr>
                <w:top w:val="none" w:sz="0" w:space="0" w:color="auto"/>
                <w:left w:val="none" w:sz="0" w:space="0" w:color="auto"/>
                <w:bottom w:val="none" w:sz="0" w:space="0" w:color="auto"/>
                <w:right w:val="none" w:sz="0" w:space="0" w:color="auto"/>
              </w:divBdr>
            </w:div>
            <w:div w:id="276061282">
              <w:marLeft w:val="0"/>
              <w:marRight w:val="0"/>
              <w:marTop w:val="0"/>
              <w:marBottom w:val="0"/>
              <w:divBdr>
                <w:top w:val="none" w:sz="0" w:space="0" w:color="auto"/>
                <w:left w:val="none" w:sz="0" w:space="0" w:color="auto"/>
                <w:bottom w:val="none" w:sz="0" w:space="0" w:color="auto"/>
                <w:right w:val="none" w:sz="0" w:space="0" w:color="auto"/>
              </w:divBdr>
            </w:div>
            <w:div w:id="1141194357">
              <w:marLeft w:val="0"/>
              <w:marRight w:val="0"/>
              <w:marTop w:val="0"/>
              <w:marBottom w:val="0"/>
              <w:divBdr>
                <w:top w:val="none" w:sz="0" w:space="0" w:color="auto"/>
                <w:left w:val="none" w:sz="0" w:space="0" w:color="auto"/>
                <w:bottom w:val="none" w:sz="0" w:space="0" w:color="auto"/>
                <w:right w:val="none" w:sz="0" w:space="0" w:color="auto"/>
              </w:divBdr>
            </w:div>
            <w:div w:id="610817251">
              <w:marLeft w:val="0"/>
              <w:marRight w:val="0"/>
              <w:marTop w:val="0"/>
              <w:marBottom w:val="0"/>
              <w:divBdr>
                <w:top w:val="none" w:sz="0" w:space="0" w:color="auto"/>
                <w:left w:val="none" w:sz="0" w:space="0" w:color="auto"/>
                <w:bottom w:val="none" w:sz="0" w:space="0" w:color="auto"/>
                <w:right w:val="none" w:sz="0" w:space="0" w:color="auto"/>
              </w:divBdr>
            </w:div>
            <w:div w:id="758252525">
              <w:marLeft w:val="0"/>
              <w:marRight w:val="0"/>
              <w:marTop w:val="0"/>
              <w:marBottom w:val="0"/>
              <w:divBdr>
                <w:top w:val="none" w:sz="0" w:space="0" w:color="auto"/>
                <w:left w:val="none" w:sz="0" w:space="0" w:color="auto"/>
                <w:bottom w:val="none" w:sz="0" w:space="0" w:color="auto"/>
                <w:right w:val="none" w:sz="0" w:space="0" w:color="auto"/>
              </w:divBdr>
            </w:div>
            <w:div w:id="296879759">
              <w:marLeft w:val="0"/>
              <w:marRight w:val="0"/>
              <w:marTop w:val="0"/>
              <w:marBottom w:val="0"/>
              <w:divBdr>
                <w:top w:val="none" w:sz="0" w:space="0" w:color="auto"/>
                <w:left w:val="none" w:sz="0" w:space="0" w:color="auto"/>
                <w:bottom w:val="none" w:sz="0" w:space="0" w:color="auto"/>
                <w:right w:val="none" w:sz="0" w:space="0" w:color="auto"/>
              </w:divBdr>
            </w:div>
            <w:div w:id="792946670">
              <w:marLeft w:val="0"/>
              <w:marRight w:val="0"/>
              <w:marTop w:val="0"/>
              <w:marBottom w:val="0"/>
              <w:divBdr>
                <w:top w:val="none" w:sz="0" w:space="0" w:color="auto"/>
                <w:left w:val="none" w:sz="0" w:space="0" w:color="auto"/>
                <w:bottom w:val="none" w:sz="0" w:space="0" w:color="auto"/>
                <w:right w:val="none" w:sz="0" w:space="0" w:color="auto"/>
              </w:divBdr>
            </w:div>
            <w:div w:id="1084644821">
              <w:marLeft w:val="0"/>
              <w:marRight w:val="0"/>
              <w:marTop w:val="0"/>
              <w:marBottom w:val="0"/>
              <w:divBdr>
                <w:top w:val="none" w:sz="0" w:space="0" w:color="auto"/>
                <w:left w:val="none" w:sz="0" w:space="0" w:color="auto"/>
                <w:bottom w:val="none" w:sz="0" w:space="0" w:color="auto"/>
                <w:right w:val="none" w:sz="0" w:space="0" w:color="auto"/>
              </w:divBdr>
            </w:div>
            <w:div w:id="1638295958">
              <w:marLeft w:val="0"/>
              <w:marRight w:val="0"/>
              <w:marTop w:val="0"/>
              <w:marBottom w:val="0"/>
              <w:divBdr>
                <w:top w:val="none" w:sz="0" w:space="0" w:color="auto"/>
                <w:left w:val="none" w:sz="0" w:space="0" w:color="auto"/>
                <w:bottom w:val="none" w:sz="0" w:space="0" w:color="auto"/>
                <w:right w:val="none" w:sz="0" w:space="0" w:color="auto"/>
              </w:divBdr>
            </w:div>
            <w:div w:id="1372026393">
              <w:marLeft w:val="0"/>
              <w:marRight w:val="0"/>
              <w:marTop w:val="0"/>
              <w:marBottom w:val="0"/>
              <w:divBdr>
                <w:top w:val="none" w:sz="0" w:space="0" w:color="auto"/>
                <w:left w:val="none" w:sz="0" w:space="0" w:color="auto"/>
                <w:bottom w:val="none" w:sz="0" w:space="0" w:color="auto"/>
                <w:right w:val="none" w:sz="0" w:space="0" w:color="auto"/>
              </w:divBdr>
            </w:div>
            <w:div w:id="1034424189">
              <w:marLeft w:val="0"/>
              <w:marRight w:val="0"/>
              <w:marTop w:val="0"/>
              <w:marBottom w:val="0"/>
              <w:divBdr>
                <w:top w:val="none" w:sz="0" w:space="0" w:color="auto"/>
                <w:left w:val="none" w:sz="0" w:space="0" w:color="auto"/>
                <w:bottom w:val="none" w:sz="0" w:space="0" w:color="auto"/>
                <w:right w:val="none" w:sz="0" w:space="0" w:color="auto"/>
              </w:divBdr>
            </w:div>
            <w:div w:id="870649227">
              <w:marLeft w:val="0"/>
              <w:marRight w:val="0"/>
              <w:marTop w:val="0"/>
              <w:marBottom w:val="0"/>
              <w:divBdr>
                <w:top w:val="none" w:sz="0" w:space="0" w:color="auto"/>
                <w:left w:val="none" w:sz="0" w:space="0" w:color="auto"/>
                <w:bottom w:val="none" w:sz="0" w:space="0" w:color="auto"/>
                <w:right w:val="none" w:sz="0" w:space="0" w:color="auto"/>
              </w:divBdr>
            </w:div>
          </w:divsChild>
        </w:div>
        <w:div w:id="1685746033">
          <w:marLeft w:val="0"/>
          <w:marRight w:val="0"/>
          <w:marTop w:val="0"/>
          <w:marBottom w:val="0"/>
          <w:divBdr>
            <w:top w:val="none" w:sz="0" w:space="0" w:color="auto"/>
            <w:left w:val="none" w:sz="0" w:space="0" w:color="auto"/>
            <w:bottom w:val="none" w:sz="0" w:space="0" w:color="auto"/>
            <w:right w:val="none" w:sz="0" w:space="0" w:color="auto"/>
          </w:divBdr>
        </w:div>
        <w:div w:id="755631636">
          <w:marLeft w:val="0"/>
          <w:marRight w:val="0"/>
          <w:marTop w:val="0"/>
          <w:marBottom w:val="0"/>
          <w:divBdr>
            <w:top w:val="none" w:sz="0" w:space="0" w:color="auto"/>
            <w:left w:val="none" w:sz="0" w:space="0" w:color="auto"/>
            <w:bottom w:val="none" w:sz="0" w:space="0" w:color="auto"/>
            <w:right w:val="none" w:sz="0" w:space="0" w:color="auto"/>
          </w:divBdr>
        </w:div>
        <w:div w:id="1033774713">
          <w:marLeft w:val="0"/>
          <w:marRight w:val="0"/>
          <w:marTop w:val="0"/>
          <w:marBottom w:val="0"/>
          <w:divBdr>
            <w:top w:val="none" w:sz="0" w:space="0" w:color="auto"/>
            <w:left w:val="none" w:sz="0" w:space="0" w:color="auto"/>
            <w:bottom w:val="none" w:sz="0" w:space="0" w:color="auto"/>
            <w:right w:val="none" w:sz="0" w:space="0" w:color="auto"/>
          </w:divBdr>
        </w:div>
        <w:div w:id="1916016049">
          <w:marLeft w:val="0"/>
          <w:marRight w:val="0"/>
          <w:marTop w:val="0"/>
          <w:marBottom w:val="0"/>
          <w:divBdr>
            <w:top w:val="none" w:sz="0" w:space="0" w:color="auto"/>
            <w:left w:val="none" w:sz="0" w:space="0" w:color="auto"/>
            <w:bottom w:val="none" w:sz="0" w:space="0" w:color="auto"/>
            <w:right w:val="none" w:sz="0" w:space="0" w:color="auto"/>
          </w:divBdr>
        </w:div>
        <w:div w:id="1061710315">
          <w:marLeft w:val="0"/>
          <w:marRight w:val="0"/>
          <w:marTop w:val="0"/>
          <w:marBottom w:val="0"/>
          <w:divBdr>
            <w:top w:val="none" w:sz="0" w:space="0" w:color="auto"/>
            <w:left w:val="none" w:sz="0" w:space="0" w:color="auto"/>
            <w:bottom w:val="none" w:sz="0" w:space="0" w:color="auto"/>
            <w:right w:val="none" w:sz="0" w:space="0" w:color="auto"/>
          </w:divBdr>
        </w:div>
        <w:div w:id="324864623">
          <w:marLeft w:val="0"/>
          <w:marRight w:val="0"/>
          <w:marTop w:val="0"/>
          <w:marBottom w:val="0"/>
          <w:divBdr>
            <w:top w:val="none" w:sz="0" w:space="0" w:color="auto"/>
            <w:left w:val="none" w:sz="0" w:space="0" w:color="auto"/>
            <w:bottom w:val="none" w:sz="0" w:space="0" w:color="auto"/>
            <w:right w:val="none" w:sz="0" w:space="0" w:color="auto"/>
          </w:divBdr>
        </w:div>
        <w:div w:id="1092817858">
          <w:marLeft w:val="0"/>
          <w:marRight w:val="0"/>
          <w:marTop w:val="0"/>
          <w:marBottom w:val="0"/>
          <w:divBdr>
            <w:top w:val="none" w:sz="0" w:space="0" w:color="auto"/>
            <w:left w:val="none" w:sz="0" w:space="0" w:color="auto"/>
            <w:bottom w:val="none" w:sz="0" w:space="0" w:color="auto"/>
            <w:right w:val="none" w:sz="0" w:space="0" w:color="auto"/>
          </w:divBdr>
        </w:div>
        <w:div w:id="175928012">
          <w:marLeft w:val="0"/>
          <w:marRight w:val="0"/>
          <w:marTop w:val="0"/>
          <w:marBottom w:val="0"/>
          <w:divBdr>
            <w:top w:val="none" w:sz="0" w:space="0" w:color="auto"/>
            <w:left w:val="none" w:sz="0" w:space="0" w:color="auto"/>
            <w:bottom w:val="none" w:sz="0" w:space="0" w:color="auto"/>
            <w:right w:val="none" w:sz="0" w:space="0" w:color="auto"/>
          </w:divBdr>
        </w:div>
        <w:div w:id="340738462">
          <w:marLeft w:val="0"/>
          <w:marRight w:val="0"/>
          <w:marTop w:val="0"/>
          <w:marBottom w:val="0"/>
          <w:divBdr>
            <w:top w:val="none" w:sz="0" w:space="0" w:color="auto"/>
            <w:left w:val="none" w:sz="0" w:space="0" w:color="auto"/>
            <w:bottom w:val="none" w:sz="0" w:space="0" w:color="auto"/>
            <w:right w:val="none" w:sz="0" w:space="0" w:color="auto"/>
          </w:divBdr>
        </w:div>
        <w:div w:id="1737897956">
          <w:marLeft w:val="0"/>
          <w:marRight w:val="0"/>
          <w:marTop w:val="0"/>
          <w:marBottom w:val="0"/>
          <w:divBdr>
            <w:top w:val="none" w:sz="0" w:space="0" w:color="auto"/>
            <w:left w:val="none" w:sz="0" w:space="0" w:color="auto"/>
            <w:bottom w:val="none" w:sz="0" w:space="0" w:color="auto"/>
            <w:right w:val="none" w:sz="0" w:space="0" w:color="auto"/>
          </w:divBdr>
        </w:div>
        <w:div w:id="1171023117">
          <w:marLeft w:val="0"/>
          <w:marRight w:val="0"/>
          <w:marTop w:val="0"/>
          <w:marBottom w:val="0"/>
          <w:divBdr>
            <w:top w:val="none" w:sz="0" w:space="0" w:color="auto"/>
            <w:left w:val="none" w:sz="0" w:space="0" w:color="auto"/>
            <w:bottom w:val="none" w:sz="0" w:space="0" w:color="auto"/>
            <w:right w:val="none" w:sz="0" w:space="0" w:color="auto"/>
          </w:divBdr>
        </w:div>
        <w:div w:id="1510025289">
          <w:marLeft w:val="0"/>
          <w:marRight w:val="0"/>
          <w:marTop w:val="0"/>
          <w:marBottom w:val="0"/>
          <w:divBdr>
            <w:top w:val="none" w:sz="0" w:space="0" w:color="auto"/>
            <w:left w:val="none" w:sz="0" w:space="0" w:color="auto"/>
            <w:bottom w:val="none" w:sz="0" w:space="0" w:color="auto"/>
            <w:right w:val="none" w:sz="0" w:space="0" w:color="auto"/>
          </w:divBdr>
        </w:div>
        <w:div w:id="293416457">
          <w:marLeft w:val="0"/>
          <w:marRight w:val="0"/>
          <w:marTop w:val="0"/>
          <w:marBottom w:val="0"/>
          <w:divBdr>
            <w:top w:val="none" w:sz="0" w:space="0" w:color="auto"/>
            <w:left w:val="none" w:sz="0" w:space="0" w:color="auto"/>
            <w:bottom w:val="none" w:sz="0" w:space="0" w:color="auto"/>
            <w:right w:val="none" w:sz="0" w:space="0" w:color="auto"/>
          </w:divBdr>
        </w:div>
        <w:div w:id="727992147">
          <w:marLeft w:val="0"/>
          <w:marRight w:val="0"/>
          <w:marTop w:val="0"/>
          <w:marBottom w:val="0"/>
          <w:divBdr>
            <w:top w:val="none" w:sz="0" w:space="0" w:color="auto"/>
            <w:left w:val="none" w:sz="0" w:space="0" w:color="auto"/>
            <w:bottom w:val="none" w:sz="0" w:space="0" w:color="auto"/>
            <w:right w:val="none" w:sz="0" w:space="0" w:color="auto"/>
          </w:divBdr>
        </w:div>
        <w:div w:id="1480151968">
          <w:marLeft w:val="0"/>
          <w:marRight w:val="0"/>
          <w:marTop w:val="0"/>
          <w:marBottom w:val="0"/>
          <w:divBdr>
            <w:top w:val="none" w:sz="0" w:space="0" w:color="auto"/>
            <w:left w:val="none" w:sz="0" w:space="0" w:color="auto"/>
            <w:bottom w:val="none" w:sz="0" w:space="0" w:color="auto"/>
            <w:right w:val="none" w:sz="0" w:space="0" w:color="auto"/>
          </w:divBdr>
        </w:div>
        <w:div w:id="832449778">
          <w:marLeft w:val="0"/>
          <w:marRight w:val="0"/>
          <w:marTop w:val="0"/>
          <w:marBottom w:val="0"/>
          <w:divBdr>
            <w:top w:val="none" w:sz="0" w:space="0" w:color="auto"/>
            <w:left w:val="none" w:sz="0" w:space="0" w:color="auto"/>
            <w:bottom w:val="none" w:sz="0" w:space="0" w:color="auto"/>
            <w:right w:val="none" w:sz="0" w:space="0" w:color="auto"/>
          </w:divBdr>
        </w:div>
        <w:div w:id="1234006667">
          <w:marLeft w:val="0"/>
          <w:marRight w:val="0"/>
          <w:marTop w:val="0"/>
          <w:marBottom w:val="0"/>
          <w:divBdr>
            <w:top w:val="none" w:sz="0" w:space="0" w:color="auto"/>
            <w:left w:val="none" w:sz="0" w:space="0" w:color="auto"/>
            <w:bottom w:val="none" w:sz="0" w:space="0" w:color="auto"/>
            <w:right w:val="none" w:sz="0" w:space="0" w:color="auto"/>
          </w:divBdr>
        </w:div>
        <w:div w:id="1668484760">
          <w:marLeft w:val="0"/>
          <w:marRight w:val="0"/>
          <w:marTop w:val="0"/>
          <w:marBottom w:val="0"/>
          <w:divBdr>
            <w:top w:val="none" w:sz="0" w:space="0" w:color="auto"/>
            <w:left w:val="none" w:sz="0" w:space="0" w:color="auto"/>
            <w:bottom w:val="none" w:sz="0" w:space="0" w:color="auto"/>
            <w:right w:val="none" w:sz="0" w:space="0" w:color="auto"/>
          </w:divBdr>
        </w:div>
        <w:div w:id="1648632613">
          <w:marLeft w:val="0"/>
          <w:marRight w:val="0"/>
          <w:marTop w:val="0"/>
          <w:marBottom w:val="0"/>
          <w:divBdr>
            <w:top w:val="none" w:sz="0" w:space="0" w:color="auto"/>
            <w:left w:val="none" w:sz="0" w:space="0" w:color="auto"/>
            <w:bottom w:val="none" w:sz="0" w:space="0" w:color="auto"/>
            <w:right w:val="none" w:sz="0" w:space="0" w:color="auto"/>
          </w:divBdr>
        </w:div>
        <w:div w:id="1573277095">
          <w:marLeft w:val="0"/>
          <w:marRight w:val="0"/>
          <w:marTop w:val="0"/>
          <w:marBottom w:val="0"/>
          <w:divBdr>
            <w:top w:val="none" w:sz="0" w:space="0" w:color="auto"/>
            <w:left w:val="none" w:sz="0" w:space="0" w:color="auto"/>
            <w:bottom w:val="none" w:sz="0" w:space="0" w:color="auto"/>
            <w:right w:val="none" w:sz="0" w:space="0" w:color="auto"/>
          </w:divBdr>
        </w:div>
        <w:div w:id="410657544">
          <w:marLeft w:val="0"/>
          <w:marRight w:val="0"/>
          <w:marTop w:val="0"/>
          <w:marBottom w:val="0"/>
          <w:divBdr>
            <w:top w:val="none" w:sz="0" w:space="0" w:color="auto"/>
            <w:left w:val="none" w:sz="0" w:space="0" w:color="auto"/>
            <w:bottom w:val="none" w:sz="0" w:space="0" w:color="auto"/>
            <w:right w:val="none" w:sz="0" w:space="0" w:color="auto"/>
          </w:divBdr>
        </w:div>
        <w:div w:id="156851277">
          <w:marLeft w:val="0"/>
          <w:marRight w:val="0"/>
          <w:marTop w:val="0"/>
          <w:marBottom w:val="0"/>
          <w:divBdr>
            <w:top w:val="none" w:sz="0" w:space="0" w:color="auto"/>
            <w:left w:val="none" w:sz="0" w:space="0" w:color="auto"/>
            <w:bottom w:val="none" w:sz="0" w:space="0" w:color="auto"/>
            <w:right w:val="none" w:sz="0" w:space="0" w:color="auto"/>
          </w:divBdr>
        </w:div>
        <w:div w:id="133184347">
          <w:marLeft w:val="0"/>
          <w:marRight w:val="0"/>
          <w:marTop w:val="0"/>
          <w:marBottom w:val="0"/>
          <w:divBdr>
            <w:top w:val="none" w:sz="0" w:space="0" w:color="auto"/>
            <w:left w:val="none" w:sz="0" w:space="0" w:color="auto"/>
            <w:bottom w:val="none" w:sz="0" w:space="0" w:color="auto"/>
            <w:right w:val="none" w:sz="0" w:space="0" w:color="auto"/>
          </w:divBdr>
        </w:div>
        <w:div w:id="465898292">
          <w:marLeft w:val="0"/>
          <w:marRight w:val="0"/>
          <w:marTop w:val="0"/>
          <w:marBottom w:val="0"/>
          <w:divBdr>
            <w:top w:val="none" w:sz="0" w:space="0" w:color="auto"/>
            <w:left w:val="none" w:sz="0" w:space="0" w:color="auto"/>
            <w:bottom w:val="none" w:sz="0" w:space="0" w:color="auto"/>
            <w:right w:val="none" w:sz="0" w:space="0" w:color="auto"/>
          </w:divBdr>
        </w:div>
        <w:div w:id="1333067973">
          <w:marLeft w:val="0"/>
          <w:marRight w:val="0"/>
          <w:marTop w:val="0"/>
          <w:marBottom w:val="0"/>
          <w:divBdr>
            <w:top w:val="none" w:sz="0" w:space="0" w:color="auto"/>
            <w:left w:val="none" w:sz="0" w:space="0" w:color="auto"/>
            <w:bottom w:val="none" w:sz="0" w:space="0" w:color="auto"/>
            <w:right w:val="none" w:sz="0" w:space="0" w:color="auto"/>
          </w:divBdr>
        </w:div>
        <w:div w:id="426772055">
          <w:marLeft w:val="0"/>
          <w:marRight w:val="0"/>
          <w:marTop w:val="0"/>
          <w:marBottom w:val="0"/>
          <w:divBdr>
            <w:top w:val="none" w:sz="0" w:space="0" w:color="auto"/>
            <w:left w:val="none" w:sz="0" w:space="0" w:color="auto"/>
            <w:bottom w:val="none" w:sz="0" w:space="0" w:color="auto"/>
            <w:right w:val="none" w:sz="0" w:space="0" w:color="auto"/>
          </w:divBdr>
        </w:div>
        <w:div w:id="907498192">
          <w:marLeft w:val="0"/>
          <w:marRight w:val="0"/>
          <w:marTop w:val="0"/>
          <w:marBottom w:val="0"/>
          <w:divBdr>
            <w:top w:val="none" w:sz="0" w:space="0" w:color="auto"/>
            <w:left w:val="none" w:sz="0" w:space="0" w:color="auto"/>
            <w:bottom w:val="none" w:sz="0" w:space="0" w:color="auto"/>
            <w:right w:val="none" w:sz="0" w:space="0" w:color="auto"/>
          </w:divBdr>
        </w:div>
        <w:div w:id="266621070">
          <w:marLeft w:val="0"/>
          <w:marRight w:val="0"/>
          <w:marTop w:val="0"/>
          <w:marBottom w:val="0"/>
          <w:divBdr>
            <w:top w:val="none" w:sz="0" w:space="0" w:color="auto"/>
            <w:left w:val="none" w:sz="0" w:space="0" w:color="auto"/>
            <w:bottom w:val="none" w:sz="0" w:space="0" w:color="auto"/>
            <w:right w:val="none" w:sz="0" w:space="0" w:color="auto"/>
          </w:divBdr>
        </w:div>
        <w:div w:id="85882227">
          <w:marLeft w:val="0"/>
          <w:marRight w:val="0"/>
          <w:marTop w:val="0"/>
          <w:marBottom w:val="0"/>
          <w:divBdr>
            <w:top w:val="none" w:sz="0" w:space="0" w:color="auto"/>
            <w:left w:val="none" w:sz="0" w:space="0" w:color="auto"/>
            <w:bottom w:val="none" w:sz="0" w:space="0" w:color="auto"/>
            <w:right w:val="none" w:sz="0" w:space="0" w:color="auto"/>
          </w:divBdr>
        </w:div>
        <w:div w:id="2008628578">
          <w:marLeft w:val="0"/>
          <w:marRight w:val="0"/>
          <w:marTop w:val="0"/>
          <w:marBottom w:val="0"/>
          <w:divBdr>
            <w:top w:val="none" w:sz="0" w:space="0" w:color="auto"/>
            <w:left w:val="none" w:sz="0" w:space="0" w:color="auto"/>
            <w:bottom w:val="none" w:sz="0" w:space="0" w:color="auto"/>
            <w:right w:val="none" w:sz="0" w:space="0" w:color="auto"/>
          </w:divBdr>
        </w:div>
        <w:div w:id="1883322165">
          <w:marLeft w:val="0"/>
          <w:marRight w:val="0"/>
          <w:marTop w:val="0"/>
          <w:marBottom w:val="0"/>
          <w:divBdr>
            <w:top w:val="none" w:sz="0" w:space="0" w:color="auto"/>
            <w:left w:val="none" w:sz="0" w:space="0" w:color="auto"/>
            <w:bottom w:val="none" w:sz="0" w:space="0" w:color="auto"/>
            <w:right w:val="none" w:sz="0" w:space="0" w:color="auto"/>
          </w:divBdr>
        </w:div>
        <w:div w:id="2034989265">
          <w:marLeft w:val="0"/>
          <w:marRight w:val="0"/>
          <w:marTop w:val="0"/>
          <w:marBottom w:val="0"/>
          <w:divBdr>
            <w:top w:val="none" w:sz="0" w:space="0" w:color="auto"/>
            <w:left w:val="none" w:sz="0" w:space="0" w:color="auto"/>
            <w:bottom w:val="none" w:sz="0" w:space="0" w:color="auto"/>
            <w:right w:val="none" w:sz="0" w:space="0" w:color="auto"/>
          </w:divBdr>
        </w:div>
        <w:div w:id="598368428">
          <w:marLeft w:val="0"/>
          <w:marRight w:val="0"/>
          <w:marTop w:val="0"/>
          <w:marBottom w:val="0"/>
          <w:divBdr>
            <w:top w:val="none" w:sz="0" w:space="0" w:color="auto"/>
            <w:left w:val="none" w:sz="0" w:space="0" w:color="auto"/>
            <w:bottom w:val="none" w:sz="0" w:space="0" w:color="auto"/>
            <w:right w:val="none" w:sz="0" w:space="0" w:color="auto"/>
          </w:divBdr>
        </w:div>
        <w:div w:id="1585525605">
          <w:marLeft w:val="0"/>
          <w:marRight w:val="0"/>
          <w:marTop w:val="0"/>
          <w:marBottom w:val="0"/>
          <w:divBdr>
            <w:top w:val="none" w:sz="0" w:space="0" w:color="auto"/>
            <w:left w:val="none" w:sz="0" w:space="0" w:color="auto"/>
            <w:bottom w:val="none" w:sz="0" w:space="0" w:color="auto"/>
            <w:right w:val="none" w:sz="0" w:space="0" w:color="auto"/>
          </w:divBdr>
        </w:div>
        <w:div w:id="1108357233">
          <w:marLeft w:val="0"/>
          <w:marRight w:val="0"/>
          <w:marTop w:val="0"/>
          <w:marBottom w:val="0"/>
          <w:divBdr>
            <w:top w:val="none" w:sz="0" w:space="0" w:color="auto"/>
            <w:left w:val="none" w:sz="0" w:space="0" w:color="auto"/>
            <w:bottom w:val="none" w:sz="0" w:space="0" w:color="auto"/>
            <w:right w:val="none" w:sz="0" w:space="0" w:color="auto"/>
          </w:divBdr>
        </w:div>
        <w:div w:id="1797598504">
          <w:marLeft w:val="0"/>
          <w:marRight w:val="0"/>
          <w:marTop w:val="0"/>
          <w:marBottom w:val="0"/>
          <w:divBdr>
            <w:top w:val="none" w:sz="0" w:space="0" w:color="auto"/>
            <w:left w:val="none" w:sz="0" w:space="0" w:color="auto"/>
            <w:bottom w:val="none" w:sz="0" w:space="0" w:color="auto"/>
            <w:right w:val="none" w:sz="0" w:space="0" w:color="auto"/>
          </w:divBdr>
        </w:div>
        <w:div w:id="1786774515">
          <w:marLeft w:val="0"/>
          <w:marRight w:val="0"/>
          <w:marTop w:val="0"/>
          <w:marBottom w:val="0"/>
          <w:divBdr>
            <w:top w:val="none" w:sz="0" w:space="0" w:color="auto"/>
            <w:left w:val="none" w:sz="0" w:space="0" w:color="auto"/>
            <w:bottom w:val="none" w:sz="0" w:space="0" w:color="auto"/>
            <w:right w:val="none" w:sz="0" w:space="0" w:color="auto"/>
          </w:divBdr>
        </w:div>
        <w:div w:id="417210435">
          <w:marLeft w:val="0"/>
          <w:marRight w:val="0"/>
          <w:marTop w:val="0"/>
          <w:marBottom w:val="0"/>
          <w:divBdr>
            <w:top w:val="none" w:sz="0" w:space="0" w:color="auto"/>
            <w:left w:val="none" w:sz="0" w:space="0" w:color="auto"/>
            <w:bottom w:val="none" w:sz="0" w:space="0" w:color="auto"/>
            <w:right w:val="none" w:sz="0" w:space="0" w:color="auto"/>
          </w:divBdr>
        </w:div>
        <w:div w:id="1138037795">
          <w:marLeft w:val="0"/>
          <w:marRight w:val="0"/>
          <w:marTop w:val="0"/>
          <w:marBottom w:val="0"/>
          <w:divBdr>
            <w:top w:val="none" w:sz="0" w:space="0" w:color="auto"/>
            <w:left w:val="none" w:sz="0" w:space="0" w:color="auto"/>
            <w:bottom w:val="none" w:sz="0" w:space="0" w:color="auto"/>
            <w:right w:val="none" w:sz="0" w:space="0" w:color="auto"/>
          </w:divBdr>
        </w:div>
        <w:div w:id="546798196">
          <w:marLeft w:val="0"/>
          <w:marRight w:val="0"/>
          <w:marTop w:val="0"/>
          <w:marBottom w:val="0"/>
          <w:divBdr>
            <w:top w:val="none" w:sz="0" w:space="0" w:color="auto"/>
            <w:left w:val="none" w:sz="0" w:space="0" w:color="auto"/>
            <w:bottom w:val="none" w:sz="0" w:space="0" w:color="auto"/>
            <w:right w:val="none" w:sz="0" w:space="0" w:color="auto"/>
          </w:divBdr>
        </w:div>
        <w:div w:id="1549878400">
          <w:marLeft w:val="0"/>
          <w:marRight w:val="0"/>
          <w:marTop w:val="0"/>
          <w:marBottom w:val="0"/>
          <w:divBdr>
            <w:top w:val="none" w:sz="0" w:space="0" w:color="auto"/>
            <w:left w:val="none" w:sz="0" w:space="0" w:color="auto"/>
            <w:bottom w:val="none" w:sz="0" w:space="0" w:color="auto"/>
            <w:right w:val="none" w:sz="0" w:space="0" w:color="auto"/>
          </w:divBdr>
        </w:div>
        <w:div w:id="2141066823">
          <w:marLeft w:val="0"/>
          <w:marRight w:val="0"/>
          <w:marTop w:val="0"/>
          <w:marBottom w:val="0"/>
          <w:divBdr>
            <w:top w:val="none" w:sz="0" w:space="0" w:color="auto"/>
            <w:left w:val="none" w:sz="0" w:space="0" w:color="auto"/>
            <w:bottom w:val="none" w:sz="0" w:space="0" w:color="auto"/>
            <w:right w:val="none" w:sz="0" w:space="0" w:color="auto"/>
          </w:divBdr>
        </w:div>
        <w:div w:id="705102443">
          <w:marLeft w:val="0"/>
          <w:marRight w:val="0"/>
          <w:marTop w:val="0"/>
          <w:marBottom w:val="0"/>
          <w:divBdr>
            <w:top w:val="none" w:sz="0" w:space="0" w:color="auto"/>
            <w:left w:val="none" w:sz="0" w:space="0" w:color="auto"/>
            <w:bottom w:val="none" w:sz="0" w:space="0" w:color="auto"/>
            <w:right w:val="none" w:sz="0" w:space="0" w:color="auto"/>
          </w:divBdr>
        </w:div>
        <w:div w:id="1006514167">
          <w:marLeft w:val="0"/>
          <w:marRight w:val="0"/>
          <w:marTop w:val="0"/>
          <w:marBottom w:val="0"/>
          <w:divBdr>
            <w:top w:val="none" w:sz="0" w:space="0" w:color="auto"/>
            <w:left w:val="none" w:sz="0" w:space="0" w:color="auto"/>
            <w:bottom w:val="none" w:sz="0" w:space="0" w:color="auto"/>
            <w:right w:val="none" w:sz="0" w:space="0" w:color="auto"/>
          </w:divBdr>
        </w:div>
        <w:div w:id="760876548">
          <w:marLeft w:val="0"/>
          <w:marRight w:val="0"/>
          <w:marTop w:val="0"/>
          <w:marBottom w:val="0"/>
          <w:divBdr>
            <w:top w:val="none" w:sz="0" w:space="0" w:color="auto"/>
            <w:left w:val="none" w:sz="0" w:space="0" w:color="auto"/>
            <w:bottom w:val="none" w:sz="0" w:space="0" w:color="auto"/>
            <w:right w:val="none" w:sz="0" w:space="0" w:color="auto"/>
          </w:divBdr>
        </w:div>
        <w:div w:id="734935531">
          <w:marLeft w:val="0"/>
          <w:marRight w:val="0"/>
          <w:marTop w:val="0"/>
          <w:marBottom w:val="0"/>
          <w:divBdr>
            <w:top w:val="none" w:sz="0" w:space="0" w:color="auto"/>
            <w:left w:val="none" w:sz="0" w:space="0" w:color="auto"/>
            <w:bottom w:val="none" w:sz="0" w:space="0" w:color="auto"/>
            <w:right w:val="none" w:sz="0" w:space="0" w:color="auto"/>
          </w:divBdr>
        </w:div>
        <w:div w:id="188185483">
          <w:marLeft w:val="0"/>
          <w:marRight w:val="0"/>
          <w:marTop w:val="0"/>
          <w:marBottom w:val="0"/>
          <w:divBdr>
            <w:top w:val="none" w:sz="0" w:space="0" w:color="auto"/>
            <w:left w:val="none" w:sz="0" w:space="0" w:color="auto"/>
            <w:bottom w:val="none" w:sz="0" w:space="0" w:color="auto"/>
            <w:right w:val="none" w:sz="0" w:space="0" w:color="auto"/>
          </w:divBdr>
        </w:div>
        <w:div w:id="640380344">
          <w:marLeft w:val="0"/>
          <w:marRight w:val="0"/>
          <w:marTop w:val="0"/>
          <w:marBottom w:val="0"/>
          <w:divBdr>
            <w:top w:val="none" w:sz="0" w:space="0" w:color="auto"/>
            <w:left w:val="none" w:sz="0" w:space="0" w:color="auto"/>
            <w:bottom w:val="none" w:sz="0" w:space="0" w:color="auto"/>
            <w:right w:val="none" w:sz="0" w:space="0" w:color="auto"/>
          </w:divBdr>
        </w:div>
        <w:div w:id="1327129854">
          <w:marLeft w:val="0"/>
          <w:marRight w:val="0"/>
          <w:marTop w:val="0"/>
          <w:marBottom w:val="0"/>
          <w:divBdr>
            <w:top w:val="none" w:sz="0" w:space="0" w:color="auto"/>
            <w:left w:val="none" w:sz="0" w:space="0" w:color="auto"/>
            <w:bottom w:val="none" w:sz="0" w:space="0" w:color="auto"/>
            <w:right w:val="none" w:sz="0" w:space="0" w:color="auto"/>
          </w:divBdr>
        </w:div>
        <w:div w:id="436143714">
          <w:marLeft w:val="0"/>
          <w:marRight w:val="0"/>
          <w:marTop w:val="0"/>
          <w:marBottom w:val="0"/>
          <w:divBdr>
            <w:top w:val="none" w:sz="0" w:space="0" w:color="auto"/>
            <w:left w:val="none" w:sz="0" w:space="0" w:color="auto"/>
            <w:bottom w:val="none" w:sz="0" w:space="0" w:color="auto"/>
            <w:right w:val="none" w:sz="0" w:space="0" w:color="auto"/>
          </w:divBdr>
        </w:div>
        <w:div w:id="1519544128">
          <w:marLeft w:val="0"/>
          <w:marRight w:val="0"/>
          <w:marTop w:val="0"/>
          <w:marBottom w:val="0"/>
          <w:divBdr>
            <w:top w:val="none" w:sz="0" w:space="0" w:color="auto"/>
            <w:left w:val="none" w:sz="0" w:space="0" w:color="auto"/>
            <w:bottom w:val="none" w:sz="0" w:space="0" w:color="auto"/>
            <w:right w:val="none" w:sz="0" w:space="0" w:color="auto"/>
          </w:divBdr>
        </w:div>
        <w:div w:id="1010329468">
          <w:marLeft w:val="0"/>
          <w:marRight w:val="0"/>
          <w:marTop w:val="0"/>
          <w:marBottom w:val="0"/>
          <w:divBdr>
            <w:top w:val="none" w:sz="0" w:space="0" w:color="auto"/>
            <w:left w:val="none" w:sz="0" w:space="0" w:color="auto"/>
            <w:bottom w:val="none" w:sz="0" w:space="0" w:color="auto"/>
            <w:right w:val="none" w:sz="0" w:space="0" w:color="auto"/>
          </w:divBdr>
        </w:div>
        <w:div w:id="918707756">
          <w:marLeft w:val="0"/>
          <w:marRight w:val="0"/>
          <w:marTop w:val="0"/>
          <w:marBottom w:val="0"/>
          <w:divBdr>
            <w:top w:val="none" w:sz="0" w:space="0" w:color="auto"/>
            <w:left w:val="none" w:sz="0" w:space="0" w:color="auto"/>
            <w:bottom w:val="none" w:sz="0" w:space="0" w:color="auto"/>
            <w:right w:val="none" w:sz="0" w:space="0" w:color="auto"/>
          </w:divBdr>
        </w:div>
        <w:div w:id="1735812692">
          <w:marLeft w:val="0"/>
          <w:marRight w:val="0"/>
          <w:marTop w:val="0"/>
          <w:marBottom w:val="0"/>
          <w:divBdr>
            <w:top w:val="none" w:sz="0" w:space="0" w:color="auto"/>
            <w:left w:val="none" w:sz="0" w:space="0" w:color="auto"/>
            <w:bottom w:val="none" w:sz="0" w:space="0" w:color="auto"/>
            <w:right w:val="none" w:sz="0" w:space="0" w:color="auto"/>
          </w:divBdr>
        </w:div>
        <w:div w:id="1332949369">
          <w:marLeft w:val="0"/>
          <w:marRight w:val="0"/>
          <w:marTop w:val="0"/>
          <w:marBottom w:val="0"/>
          <w:divBdr>
            <w:top w:val="none" w:sz="0" w:space="0" w:color="auto"/>
            <w:left w:val="none" w:sz="0" w:space="0" w:color="auto"/>
            <w:bottom w:val="none" w:sz="0" w:space="0" w:color="auto"/>
            <w:right w:val="none" w:sz="0" w:space="0" w:color="auto"/>
          </w:divBdr>
        </w:div>
        <w:div w:id="43875201">
          <w:marLeft w:val="0"/>
          <w:marRight w:val="0"/>
          <w:marTop w:val="0"/>
          <w:marBottom w:val="0"/>
          <w:divBdr>
            <w:top w:val="none" w:sz="0" w:space="0" w:color="auto"/>
            <w:left w:val="none" w:sz="0" w:space="0" w:color="auto"/>
            <w:bottom w:val="none" w:sz="0" w:space="0" w:color="auto"/>
            <w:right w:val="none" w:sz="0" w:space="0" w:color="auto"/>
          </w:divBdr>
        </w:div>
        <w:div w:id="604505725">
          <w:marLeft w:val="0"/>
          <w:marRight w:val="0"/>
          <w:marTop w:val="0"/>
          <w:marBottom w:val="0"/>
          <w:divBdr>
            <w:top w:val="none" w:sz="0" w:space="0" w:color="auto"/>
            <w:left w:val="none" w:sz="0" w:space="0" w:color="auto"/>
            <w:bottom w:val="none" w:sz="0" w:space="0" w:color="auto"/>
            <w:right w:val="none" w:sz="0" w:space="0" w:color="auto"/>
          </w:divBdr>
        </w:div>
        <w:div w:id="1823692569">
          <w:marLeft w:val="0"/>
          <w:marRight w:val="0"/>
          <w:marTop w:val="0"/>
          <w:marBottom w:val="0"/>
          <w:divBdr>
            <w:top w:val="none" w:sz="0" w:space="0" w:color="auto"/>
            <w:left w:val="none" w:sz="0" w:space="0" w:color="auto"/>
            <w:bottom w:val="none" w:sz="0" w:space="0" w:color="auto"/>
            <w:right w:val="none" w:sz="0" w:space="0" w:color="auto"/>
          </w:divBdr>
        </w:div>
        <w:div w:id="102040073">
          <w:marLeft w:val="0"/>
          <w:marRight w:val="0"/>
          <w:marTop w:val="0"/>
          <w:marBottom w:val="0"/>
          <w:divBdr>
            <w:top w:val="none" w:sz="0" w:space="0" w:color="auto"/>
            <w:left w:val="none" w:sz="0" w:space="0" w:color="auto"/>
            <w:bottom w:val="none" w:sz="0" w:space="0" w:color="auto"/>
            <w:right w:val="none" w:sz="0" w:space="0" w:color="auto"/>
          </w:divBdr>
        </w:div>
        <w:div w:id="711727606">
          <w:marLeft w:val="0"/>
          <w:marRight w:val="0"/>
          <w:marTop w:val="0"/>
          <w:marBottom w:val="0"/>
          <w:divBdr>
            <w:top w:val="none" w:sz="0" w:space="0" w:color="auto"/>
            <w:left w:val="none" w:sz="0" w:space="0" w:color="auto"/>
            <w:bottom w:val="none" w:sz="0" w:space="0" w:color="auto"/>
            <w:right w:val="none" w:sz="0" w:space="0" w:color="auto"/>
          </w:divBdr>
        </w:div>
        <w:div w:id="2077122302">
          <w:marLeft w:val="0"/>
          <w:marRight w:val="0"/>
          <w:marTop w:val="0"/>
          <w:marBottom w:val="0"/>
          <w:divBdr>
            <w:top w:val="none" w:sz="0" w:space="0" w:color="auto"/>
            <w:left w:val="none" w:sz="0" w:space="0" w:color="auto"/>
            <w:bottom w:val="none" w:sz="0" w:space="0" w:color="auto"/>
            <w:right w:val="none" w:sz="0" w:space="0" w:color="auto"/>
          </w:divBdr>
        </w:div>
        <w:div w:id="1407147143">
          <w:marLeft w:val="0"/>
          <w:marRight w:val="0"/>
          <w:marTop w:val="0"/>
          <w:marBottom w:val="0"/>
          <w:divBdr>
            <w:top w:val="none" w:sz="0" w:space="0" w:color="auto"/>
            <w:left w:val="none" w:sz="0" w:space="0" w:color="auto"/>
            <w:bottom w:val="none" w:sz="0" w:space="0" w:color="auto"/>
            <w:right w:val="none" w:sz="0" w:space="0" w:color="auto"/>
          </w:divBdr>
        </w:div>
        <w:div w:id="1191458565">
          <w:marLeft w:val="0"/>
          <w:marRight w:val="0"/>
          <w:marTop w:val="0"/>
          <w:marBottom w:val="0"/>
          <w:divBdr>
            <w:top w:val="none" w:sz="0" w:space="0" w:color="auto"/>
            <w:left w:val="none" w:sz="0" w:space="0" w:color="auto"/>
            <w:bottom w:val="none" w:sz="0" w:space="0" w:color="auto"/>
            <w:right w:val="none" w:sz="0" w:space="0" w:color="auto"/>
          </w:divBdr>
        </w:div>
        <w:div w:id="1512062246">
          <w:marLeft w:val="0"/>
          <w:marRight w:val="0"/>
          <w:marTop w:val="0"/>
          <w:marBottom w:val="0"/>
          <w:divBdr>
            <w:top w:val="none" w:sz="0" w:space="0" w:color="auto"/>
            <w:left w:val="none" w:sz="0" w:space="0" w:color="auto"/>
            <w:bottom w:val="none" w:sz="0" w:space="0" w:color="auto"/>
            <w:right w:val="none" w:sz="0" w:space="0" w:color="auto"/>
          </w:divBdr>
        </w:div>
        <w:div w:id="2065374746">
          <w:marLeft w:val="0"/>
          <w:marRight w:val="0"/>
          <w:marTop w:val="0"/>
          <w:marBottom w:val="0"/>
          <w:divBdr>
            <w:top w:val="none" w:sz="0" w:space="0" w:color="auto"/>
            <w:left w:val="none" w:sz="0" w:space="0" w:color="auto"/>
            <w:bottom w:val="none" w:sz="0" w:space="0" w:color="auto"/>
            <w:right w:val="none" w:sz="0" w:space="0" w:color="auto"/>
          </w:divBdr>
        </w:div>
        <w:div w:id="1639067825">
          <w:marLeft w:val="0"/>
          <w:marRight w:val="0"/>
          <w:marTop w:val="0"/>
          <w:marBottom w:val="0"/>
          <w:divBdr>
            <w:top w:val="none" w:sz="0" w:space="0" w:color="auto"/>
            <w:left w:val="none" w:sz="0" w:space="0" w:color="auto"/>
            <w:bottom w:val="none" w:sz="0" w:space="0" w:color="auto"/>
            <w:right w:val="none" w:sz="0" w:space="0" w:color="auto"/>
          </w:divBdr>
        </w:div>
        <w:div w:id="215548670">
          <w:marLeft w:val="0"/>
          <w:marRight w:val="0"/>
          <w:marTop w:val="0"/>
          <w:marBottom w:val="0"/>
          <w:divBdr>
            <w:top w:val="none" w:sz="0" w:space="0" w:color="auto"/>
            <w:left w:val="none" w:sz="0" w:space="0" w:color="auto"/>
            <w:bottom w:val="none" w:sz="0" w:space="0" w:color="auto"/>
            <w:right w:val="none" w:sz="0" w:space="0" w:color="auto"/>
          </w:divBdr>
        </w:div>
        <w:div w:id="1130785085">
          <w:marLeft w:val="0"/>
          <w:marRight w:val="0"/>
          <w:marTop w:val="0"/>
          <w:marBottom w:val="0"/>
          <w:divBdr>
            <w:top w:val="none" w:sz="0" w:space="0" w:color="auto"/>
            <w:left w:val="none" w:sz="0" w:space="0" w:color="auto"/>
            <w:bottom w:val="none" w:sz="0" w:space="0" w:color="auto"/>
            <w:right w:val="none" w:sz="0" w:space="0" w:color="auto"/>
          </w:divBdr>
        </w:div>
        <w:div w:id="1878542792">
          <w:marLeft w:val="0"/>
          <w:marRight w:val="0"/>
          <w:marTop w:val="0"/>
          <w:marBottom w:val="0"/>
          <w:divBdr>
            <w:top w:val="none" w:sz="0" w:space="0" w:color="auto"/>
            <w:left w:val="none" w:sz="0" w:space="0" w:color="auto"/>
            <w:bottom w:val="none" w:sz="0" w:space="0" w:color="auto"/>
            <w:right w:val="none" w:sz="0" w:space="0" w:color="auto"/>
          </w:divBdr>
        </w:div>
        <w:div w:id="420177012">
          <w:marLeft w:val="0"/>
          <w:marRight w:val="0"/>
          <w:marTop w:val="0"/>
          <w:marBottom w:val="0"/>
          <w:divBdr>
            <w:top w:val="none" w:sz="0" w:space="0" w:color="auto"/>
            <w:left w:val="none" w:sz="0" w:space="0" w:color="auto"/>
            <w:bottom w:val="none" w:sz="0" w:space="0" w:color="auto"/>
            <w:right w:val="none" w:sz="0" w:space="0" w:color="auto"/>
          </w:divBdr>
        </w:div>
        <w:div w:id="1380860946">
          <w:marLeft w:val="0"/>
          <w:marRight w:val="0"/>
          <w:marTop w:val="0"/>
          <w:marBottom w:val="0"/>
          <w:divBdr>
            <w:top w:val="none" w:sz="0" w:space="0" w:color="auto"/>
            <w:left w:val="none" w:sz="0" w:space="0" w:color="auto"/>
            <w:bottom w:val="none" w:sz="0" w:space="0" w:color="auto"/>
            <w:right w:val="none" w:sz="0" w:space="0" w:color="auto"/>
          </w:divBdr>
        </w:div>
        <w:div w:id="2080054219">
          <w:marLeft w:val="0"/>
          <w:marRight w:val="0"/>
          <w:marTop w:val="0"/>
          <w:marBottom w:val="0"/>
          <w:divBdr>
            <w:top w:val="none" w:sz="0" w:space="0" w:color="auto"/>
            <w:left w:val="none" w:sz="0" w:space="0" w:color="auto"/>
            <w:bottom w:val="none" w:sz="0" w:space="0" w:color="auto"/>
            <w:right w:val="none" w:sz="0" w:space="0" w:color="auto"/>
          </w:divBdr>
        </w:div>
        <w:div w:id="1296182279">
          <w:marLeft w:val="0"/>
          <w:marRight w:val="0"/>
          <w:marTop w:val="0"/>
          <w:marBottom w:val="0"/>
          <w:divBdr>
            <w:top w:val="none" w:sz="0" w:space="0" w:color="auto"/>
            <w:left w:val="none" w:sz="0" w:space="0" w:color="auto"/>
            <w:bottom w:val="none" w:sz="0" w:space="0" w:color="auto"/>
            <w:right w:val="none" w:sz="0" w:space="0" w:color="auto"/>
          </w:divBdr>
        </w:div>
        <w:div w:id="467863264">
          <w:marLeft w:val="0"/>
          <w:marRight w:val="0"/>
          <w:marTop w:val="0"/>
          <w:marBottom w:val="0"/>
          <w:divBdr>
            <w:top w:val="none" w:sz="0" w:space="0" w:color="auto"/>
            <w:left w:val="none" w:sz="0" w:space="0" w:color="auto"/>
            <w:bottom w:val="none" w:sz="0" w:space="0" w:color="auto"/>
            <w:right w:val="none" w:sz="0" w:space="0" w:color="auto"/>
          </w:divBdr>
        </w:div>
        <w:div w:id="973751594">
          <w:marLeft w:val="0"/>
          <w:marRight w:val="0"/>
          <w:marTop w:val="0"/>
          <w:marBottom w:val="0"/>
          <w:divBdr>
            <w:top w:val="none" w:sz="0" w:space="0" w:color="auto"/>
            <w:left w:val="none" w:sz="0" w:space="0" w:color="auto"/>
            <w:bottom w:val="none" w:sz="0" w:space="0" w:color="auto"/>
            <w:right w:val="none" w:sz="0" w:space="0" w:color="auto"/>
          </w:divBdr>
        </w:div>
        <w:div w:id="1833443283">
          <w:marLeft w:val="0"/>
          <w:marRight w:val="0"/>
          <w:marTop w:val="0"/>
          <w:marBottom w:val="0"/>
          <w:divBdr>
            <w:top w:val="none" w:sz="0" w:space="0" w:color="auto"/>
            <w:left w:val="none" w:sz="0" w:space="0" w:color="auto"/>
            <w:bottom w:val="none" w:sz="0" w:space="0" w:color="auto"/>
            <w:right w:val="none" w:sz="0" w:space="0" w:color="auto"/>
          </w:divBdr>
        </w:div>
        <w:div w:id="1757744586">
          <w:marLeft w:val="0"/>
          <w:marRight w:val="0"/>
          <w:marTop w:val="0"/>
          <w:marBottom w:val="0"/>
          <w:divBdr>
            <w:top w:val="none" w:sz="0" w:space="0" w:color="auto"/>
            <w:left w:val="none" w:sz="0" w:space="0" w:color="auto"/>
            <w:bottom w:val="none" w:sz="0" w:space="0" w:color="auto"/>
            <w:right w:val="none" w:sz="0" w:space="0" w:color="auto"/>
          </w:divBdr>
        </w:div>
        <w:div w:id="2055811207">
          <w:marLeft w:val="0"/>
          <w:marRight w:val="0"/>
          <w:marTop w:val="0"/>
          <w:marBottom w:val="0"/>
          <w:divBdr>
            <w:top w:val="none" w:sz="0" w:space="0" w:color="auto"/>
            <w:left w:val="none" w:sz="0" w:space="0" w:color="auto"/>
            <w:bottom w:val="none" w:sz="0" w:space="0" w:color="auto"/>
            <w:right w:val="none" w:sz="0" w:space="0" w:color="auto"/>
          </w:divBdr>
        </w:div>
        <w:div w:id="1046951591">
          <w:marLeft w:val="0"/>
          <w:marRight w:val="0"/>
          <w:marTop w:val="0"/>
          <w:marBottom w:val="0"/>
          <w:divBdr>
            <w:top w:val="none" w:sz="0" w:space="0" w:color="auto"/>
            <w:left w:val="none" w:sz="0" w:space="0" w:color="auto"/>
            <w:bottom w:val="none" w:sz="0" w:space="0" w:color="auto"/>
            <w:right w:val="none" w:sz="0" w:space="0" w:color="auto"/>
          </w:divBdr>
        </w:div>
        <w:div w:id="1313366205">
          <w:marLeft w:val="0"/>
          <w:marRight w:val="0"/>
          <w:marTop w:val="0"/>
          <w:marBottom w:val="0"/>
          <w:divBdr>
            <w:top w:val="none" w:sz="0" w:space="0" w:color="auto"/>
            <w:left w:val="none" w:sz="0" w:space="0" w:color="auto"/>
            <w:bottom w:val="none" w:sz="0" w:space="0" w:color="auto"/>
            <w:right w:val="none" w:sz="0" w:space="0" w:color="auto"/>
          </w:divBdr>
        </w:div>
        <w:div w:id="1409113972">
          <w:marLeft w:val="0"/>
          <w:marRight w:val="0"/>
          <w:marTop w:val="0"/>
          <w:marBottom w:val="0"/>
          <w:divBdr>
            <w:top w:val="none" w:sz="0" w:space="0" w:color="auto"/>
            <w:left w:val="none" w:sz="0" w:space="0" w:color="auto"/>
            <w:bottom w:val="none" w:sz="0" w:space="0" w:color="auto"/>
            <w:right w:val="none" w:sz="0" w:space="0" w:color="auto"/>
          </w:divBdr>
        </w:div>
        <w:div w:id="81533063">
          <w:marLeft w:val="0"/>
          <w:marRight w:val="0"/>
          <w:marTop w:val="0"/>
          <w:marBottom w:val="0"/>
          <w:divBdr>
            <w:top w:val="none" w:sz="0" w:space="0" w:color="auto"/>
            <w:left w:val="none" w:sz="0" w:space="0" w:color="auto"/>
            <w:bottom w:val="none" w:sz="0" w:space="0" w:color="auto"/>
            <w:right w:val="none" w:sz="0" w:space="0" w:color="auto"/>
          </w:divBdr>
        </w:div>
        <w:div w:id="2067682888">
          <w:marLeft w:val="0"/>
          <w:marRight w:val="0"/>
          <w:marTop w:val="0"/>
          <w:marBottom w:val="0"/>
          <w:divBdr>
            <w:top w:val="none" w:sz="0" w:space="0" w:color="auto"/>
            <w:left w:val="none" w:sz="0" w:space="0" w:color="auto"/>
            <w:bottom w:val="none" w:sz="0" w:space="0" w:color="auto"/>
            <w:right w:val="none" w:sz="0" w:space="0" w:color="auto"/>
          </w:divBdr>
        </w:div>
        <w:div w:id="790169952">
          <w:marLeft w:val="0"/>
          <w:marRight w:val="0"/>
          <w:marTop w:val="0"/>
          <w:marBottom w:val="0"/>
          <w:divBdr>
            <w:top w:val="none" w:sz="0" w:space="0" w:color="auto"/>
            <w:left w:val="none" w:sz="0" w:space="0" w:color="auto"/>
            <w:bottom w:val="none" w:sz="0" w:space="0" w:color="auto"/>
            <w:right w:val="none" w:sz="0" w:space="0" w:color="auto"/>
          </w:divBdr>
        </w:div>
        <w:div w:id="1066491108">
          <w:marLeft w:val="0"/>
          <w:marRight w:val="0"/>
          <w:marTop w:val="0"/>
          <w:marBottom w:val="0"/>
          <w:divBdr>
            <w:top w:val="none" w:sz="0" w:space="0" w:color="auto"/>
            <w:left w:val="none" w:sz="0" w:space="0" w:color="auto"/>
            <w:bottom w:val="none" w:sz="0" w:space="0" w:color="auto"/>
            <w:right w:val="none" w:sz="0" w:space="0" w:color="auto"/>
          </w:divBdr>
        </w:div>
        <w:div w:id="1217624208">
          <w:marLeft w:val="0"/>
          <w:marRight w:val="0"/>
          <w:marTop w:val="0"/>
          <w:marBottom w:val="0"/>
          <w:divBdr>
            <w:top w:val="none" w:sz="0" w:space="0" w:color="auto"/>
            <w:left w:val="none" w:sz="0" w:space="0" w:color="auto"/>
            <w:bottom w:val="none" w:sz="0" w:space="0" w:color="auto"/>
            <w:right w:val="none" w:sz="0" w:space="0" w:color="auto"/>
          </w:divBdr>
        </w:div>
        <w:div w:id="1522619560">
          <w:marLeft w:val="0"/>
          <w:marRight w:val="0"/>
          <w:marTop w:val="0"/>
          <w:marBottom w:val="0"/>
          <w:divBdr>
            <w:top w:val="none" w:sz="0" w:space="0" w:color="auto"/>
            <w:left w:val="none" w:sz="0" w:space="0" w:color="auto"/>
            <w:bottom w:val="none" w:sz="0" w:space="0" w:color="auto"/>
            <w:right w:val="none" w:sz="0" w:space="0" w:color="auto"/>
          </w:divBdr>
        </w:div>
        <w:div w:id="1460144187">
          <w:marLeft w:val="0"/>
          <w:marRight w:val="0"/>
          <w:marTop w:val="0"/>
          <w:marBottom w:val="0"/>
          <w:divBdr>
            <w:top w:val="none" w:sz="0" w:space="0" w:color="auto"/>
            <w:left w:val="none" w:sz="0" w:space="0" w:color="auto"/>
            <w:bottom w:val="none" w:sz="0" w:space="0" w:color="auto"/>
            <w:right w:val="none" w:sz="0" w:space="0" w:color="auto"/>
          </w:divBdr>
        </w:div>
        <w:div w:id="949164520">
          <w:marLeft w:val="0"/>
          <w:marRight w:val="0"/>
          <w:marTop w:val="0"/>
          <w:marBottom w:val="0"/>
          <w:divBdr>
            <w:top w:val="none" w:sz="0" w:space="0" w:color="auto"/>
            <w:left w:val="none" w:sz="0" w:space="0" w:color="auto"/>
            <w:bottom w:val="none" w:sz="0" w:space="0" w:color="auto"/>
            <w:right w:val="none" w:sz="0" w:space="0" w:color="auto"/>
          </w:divBdr>
        </w:div>
        <w:div w:id="2072727894">
          <w:marLeft w:val="0"/>
          <w:marRight w:val="0"/>
          <w:marTop w:val="0"/>
          <w:marBottom w:val="0"/>
          <w:divBdr>
            <w:top w:val="none" w:sz="0" w:space="0" w:color="auto"/>
            <w:left w:val="none" w:sz="0" w:space="0" w:color="auto"/>
            <w:bottom w:val="none" w:sz="0" w:space="0" w:color="auto"/>
            <w:right w:val="none" w:sz="0" w:space="0" w:color="auto"/>
          </w:divBdr>
        </w:div>
        <w:div w:id="2131706829">
          <w:marLeft w:val="0"/>
          <w:marRight w:val="0"/>
          <w:marTop w:val="0"/>
          <w:marBottom w:val="0"/>
          <w:divBdr>
            <w:top w:val="none" w:sz="0" w:space="0" w:color="auto"/>
            <w:left w:val="none" w:sz="0" w:space="0" w:color="auto"/>
            <w:bottom w:val="none" w:sz="0" w:space="0" w:color="auto"/>
            <w:right w:val="none" w:sz="0" w:space="0" w:color="auto"/>
          </w:divBdr>
        </w:div>
        <w:div w:id="657880727">
          <w:marLeft w:val="0"/>
          <w:marRight w:val="0"/>
          <w:marTop w:val="0"/>
          <w:marBottom w:val="0"/>
          <w:divBdr>
            <w:top w:val="none" w:sz="0" w:space="0" w:color="auto"/>
            <w:left w:val="none" w:sz="0" w:space="0" w:color="auto"/>
            <w:bottom w:val="none" w:sz="0" w:space="0" w:color="auto"/>
            <w:right w:val="none" w:sz="0" w:space="0" w:color="auto"/>
          </w:divBdr>
        </w:div>
        <w:div w:id="843666408">
          <w:marLeft w:val="0"/>
          <w:marRight w:val="0"/>
          <w:marTop w:val="0"/>
          <w:marBottom w:val="0"/>
          <w:divBdr>
            <w:top w:val="none" w:sz="0" w:space="0" w:color="auto"/>
            <w:left w:val="none" w:sz="0" w:space="0" w:color="auto"/>
            <w:bottom w:val="none" w:sz="0" w:space="0" w:color="auto"/>
            <w:right w:val="none" w:sz="0" w:space="0" w:color="auto"/>
          </w:divBdr>
        </w:div>
        <w:div w:id="467624221">
          <w:marLeft w:val="0"/>
          <w:marRight w:val="0"/>
          <w:marTop w:val="0"/>
          <w:marBottom w:val="0"/>
          <w:divBdr>
            <w:top w:val="none" w:sz="0" w:space="0" w:color="auto"/>
            <w:left w:val="none" w:sz="0" w:space="0" w:color="auto"/>
            <w:bottom w:val="none" w:sz="0" w:space="0" w:color="auto"/>
            <w:right w:val="none" w:sz="0" w:space="0" w:color="auto"/>
          </w:divBdr>
        </w:div>
        <w:div w:id="1012994638">
          <w:marLeft w:val="0"/>
          <w:marRight w:val="0"/>
          <w:marTop w:val="0"/>
          <w:marBottom w:val="0"/>
          <w:divBdr>
            <w:top w:val="none" w:sz="0" w:space="0" w:color="auto"/>
            <w:left w:val="none" w:sz="0" w:space="0" w:color="auto"/>
            <w:bottom w:val="none" w:sz="0" w:space="0" w:color="auto"/>
            <w:right w:val="none" w:sz="0" w:space="0" w:color="auto"/>
          </w:divBdr>
        </w:div>
        <w:div w:id="1064180711">
          <w:marLeft w:val="0"/>
          <w:marRight w:val="0"/>
          <w:marTop w:val="0"/>
          <w:marBottom w:val="0"/>
          <w:divBdr>
            <w:top w:val="none" w:sz="0" w:space="0" w:color="auto"/>
            <w:left w:val="none" w:sz="0" w:space="0" w:color="auto"/>
            <w:bottom w:val="none" w:sz="0" w:space="0" w:color="auto"/>
            <w:right w:val="none" w:sz="0" w:space="0" w:color="auto"/>
          </w:divBdr>
        </w:div>
        <w:div w:id="2141336818">
          <w:marLeft w:val="0"/>
          <w:marRight w:val="0"/>
          <w:marTop w:val="0"/>
          <w:marBottom w:val="0"/>
          <w:divBdr>
            <w:top w:val="none" w:sz="0" w:space="0" w:color="auto"/>
            <w:left w:val="none" w:sz="0" w:space="0" w:color="auto"/>
            <w:bottom w:val="none" w:sz="0" w:space="0" w:color="auto"/>
            <w:right w:val="none" w:sz="0" w:space="0" w:color="auto"/>
          </w:divBdr>
        </w:div>
        <w:div w:id="1348941552">
          <w:marLeft w:val="0"/>
          <w:marRight w:val="0"/>
          <w:marTop w:val="0"/>
          <w:marBottom w:val="0"/>
          <w:divBdr>
            <w:top w:val="none" w:sz="0" w:space="0" w:color="auto"/>
            <w:left w:val="none" w:sz="0" w:space="0" w:color="auto"/>
            <w:bottom w:val="none" w:sz="0" w:space="0" w:color="auto"/>
            <w:right w:val="none" w:sz="0" w:space="0" w:color="auto"/>
          </w:divBdr>
        </w:div>
        <w:div w:id="911044496">
          <w:marLeft w:val="0"/>
          <w:marRight w:val="0"/>
          <w:marTop w:val="0"/>
          <w:marBottom w:val="0"/>
          <w:divBdr>
            <w:top w:val="none" w:sz="0" w:space="0" w:color="auto"/>
            <w:left w:val="none" w:sz="0" w:space="0" w:color="auto"/>
            <w:bottom w:val="none" w:sz="0" w:space="0" w:color="auto"/>
            <w:right w:val="none" w:sz="0" w:space="0" w:color="auto"/>
          </w:divBdr>
        </w:div>
        <w:div w:id="595793920">
          <w:marLeft w:val="0"/>
          <w:marRight w:val="0"/>
          <w:marTop w:val="0"/>
          <w:marBottom w:val="0"/>
          <w:divBdr>
            <w:top w:val="none" w:sz="0" w:space="0" w:color="auto"/>
            <w:left w:val="none" w:sz="0" w:space="0" w:color="auto"/>
            <w:bottom w:val="none" w:sz="0" w:space="0" w:color="auto"/>
            <w:right w:val="none" w:sz="0" w:space="0" w:color="auto"/>
          </w:divBdr>
        </w:div>
        <w:div w:id="1348948184">
          <w:marLeft w:val="0"/>
          <w:marRight w:val="0"/>
          <w:marTop w:val="0"/>
          <w:marBottom w:val="0"/>
          <w:divBdr>
            <w:top w:val="none" w:sz="0" w:space="0" w:color="auto"/>
            <w:left w:val="none" w:sz="0" w:space="0" w:color="auto"/>
            <w:bottom w:val="none" w:sz="0" w:space="0" w:color="auto"/>
            <w:right w:val="none" w:sz="0" w:space="0" w:color="auto"/>
          </w:divBdr>
        </w:div>
        <w:div w:id="331102668">
          <w:marLeft w:val="0"/>
          <w:marRight w:val="0"/>
          <w:marTop w:val="0"/>
          <w:marBottom w:val="0"/>
          <w:divBdr>
            <w:top w:val="none" w:sz="0" w:space="0" w:color="auto"/>
            <w:left w:val="none" w:sz="0" w:space="0" w:color="auto"/>
            <w:bottom w:val="none" w:sz="0" w:space="0" w:color="auto"/>
            <w:right w:val="none" w:sz="0" w:space="0" w:color="auto"/>
          </w:divBdr>
        </w:div>
        <w:div w:id="1804495317">
          <w:marLeft w:val="0"/>
          <w:marRight w:val="0"/>
          <w:marTop w:val="0"/>
          <w:marBottom w:val="0"/>
          <w:divBdr>
            <w:top w:val="none" w:sz="0" w:space="0" w:color="auto"/>
            <w:left w:val="none" w:sz="0" w:space="0" w:color="auto"/>
            <w:bottom w:val="none" w:sz="0" w:space="0" w:color="auto"/>
            <w:right w:val="none" w:sz="0" w:space="0" w:color="auto"/>
          </w:divBdr>
        </w:div>
        <w:div w:id="831994999">
          <w:marLeft w:val="0"/>
          <w:marRight w:val="0"/>
          <w:marTop w:val="0"/>
          <w:marBottom w:val="0"/>
          <w:divBdr>
            <w:top w:val="none" w:sz="0" w:space="0" w:color="auto"/>
            <w:left w:val="none" w:sz="0" w:space="0" w:color="auto"/>
            <w:bottom w:val="none" w:sz="0" w:space="0" w:color="auto"/>
            <w:right w:val="none" w:sz="0" w:space="0" w:color="auto"/>
          </w:divBdr>
        </w:div>
        <w:div w:id="1267810401">
          <w:marLeft w:val="0"/>
          <w:marRight w:val="0"/>
          <w:marTop w:val="0"/>
          <w:marBottom w:val="0"/>
          <w:divBdr>
            <w:top w:val="none" w:sz="0" w:space="0" w:color="auto"/>
            <w:left w:val="none" w:sz="0" w:space="0" w:color="auto"/>
            <w:bottom w:val="none" w:sz="0" w:space="0" w:color="auto"/>
            <w:right w:val="none" w:sz="0" w:space="0" w:color="auto"/>
          </w:divBdr>
        </w:div>
        <w:div w:id="1411804245">
          <w:marLeft w:val="0"/>
          <w:marRight w:val="0"/>
          <w:marTop w:val="0"/>
          <w:marBottom w:val="0"/>
          <w:divBdr>
            <w:top w:val="none" w:sz="0" w:space="0" w:color="auto"/>
            <w:left w:val="none" w:sz="0" w:space="0" w:color="auto"/>
            <w:bottom w:val="none" w:sz="0" w:space="0" w:color="auto"/>
            <w:right w:val="none" w:sz="0" w:space="0" w:color="auto"/>
          </w:divBdr>
        </w:div>
        <w:div w:id="777914783">
          <w:marLeft w:val="0"/>
          <w:marRight w:val="0"/>
          <w:marTop w:val="0"/>
          <w:marBottom w:val="0"/>
          <w:divBdr>
            <w:top w:val="none" w:sz="0" w:space="0" w:color="auto"/>
            <w:left w:val="none" w:sz="0" w:space="0" w:color="auto"/>
            <w:bottom w:val="none" w:sz="0" w:space="0" w:color="auto"/>
            <w:right w:val="none" w:sz="0" w:space="0" w:color="auto"/>
          </w:divBdr>
        </w:div>
        <w:div w:id="726496494">
          <w:marLeft w:val="0"/>
          <w:marRight w:val="0"/>
          <w:marTop w:val="0"/>
          <w:marBottom w:val="0"/>
          <w:divBdr>
            <w:top w:val="none" w:sz="0" w:space="0" w:color="auto"/>
            <w:left w:val="none" w:sz="0" w:space="0" w:color="auto"/>
            <w:bottom w:val="none" w:sz="0" w:space="0" w:color="auto"/>
            <w:right w:val="none" w:sz="0" w:space="0" w:color="auto"/>
          </w:divBdr>
        </w:div>
        <w:div w:id="93327182">
          <w:marLeft w:val="0"/>
          <w:marRight w:val="0"/>
          <w:marTop w:val="0"/>
          <w:marBottom w:val="0"/>
          <w:divBdr>
            <w:top w:val="none" w:sz="0" w:space="0" w:color="auto"/>
            <w:left w:val="none" w:sz="0" w:space="0" w:color="auto"/>
            <w:bottom w:val="none" w:sz="0" w:space="0" w:color="auto"/>
            <w:right w:val="none" w:sz="0" w:space="0" w:color="auto"/>
          </w:divBdr>
        </w:div>
        <w:div w:id="849610500">
          <w:marLeft w:val="0"/>
          <w:marRight w:val="0"/>
          <w:marTop w:val="0"/>
          <w:marBottom w:val="0"/>
          <w:divBdr>
            <w:top w:val="none" w:sz="0" w:space="0" w:color="auto"/>
            <w:left w:val="none" w:sz="0" w:space="0" w:color="auto"/>
            <w:bottom w:val="none" w:sz="0" w:space="0" w:color="auto"/>
            <w:right w:val="none" w:sz="0" w:space="0" w:color="auto"/>
          </w:divBdr>
        </w:div>
        <w:div w:id="562715136">
          <w:marLeft w:val="0"/>
          <w:marRight w:val="0"/>
          <w:marTop w:val="0"/>
          <w:marBottom w:val="0"/>
          <w:divBdr>
            <w:top w:val="none" w:sz="0" w:space="0" w:color="auto"/>
            <w:left w:val="none" w:sz="0" w:space="0" w:color="auto"/>
            <w:bottom w:val="none" w:sz="0" w:space="0" w:color="auto"/>
            <w:right w:val="none" w:sz="0" w:space="0" w:color="auto"/>
          </w:divBdr>
        </w:div>
        <w:div w:id="1425490125">
          <w:marLeft w:val="0"/>
          <w:marRight w:val="0"/>
          <w:marTop w:val="0"/>
          <w:marBottom w:val="0"/>
          <w:divBdr>
            <w:top w:val="none" w:sz="0" w:space="0" w:color="auto"/>
            <w:left w:val="none" w:sz="0" w:space="0" w:color="auto"/>
            <w:bottom w:val="none" w:sz="0" w:space="0" w:color="auto"/>
            <w:right w:val="none" w:sz="0" w:space="0" w:color="auto"/>
          </w:divBdr>
        </w:div>
        <w:div w:id="19164437">
          <w:marLeft w:val="0"/>
          <w:marRight w:val="0"/>
          <w:marTop w:val="0"/>
          <w:marBottom w:val="0"/>
          <w:divBdr>
            <w:top w:val="none" w:sz="0" w:space="0" w:color="auto"/>
            <w:left w:val="none" w:sz="0" w:space="0" w:color="auto"/>
            <w:bottom w:val="none" w:sz="0" w:space="0" w:color="auto"/>
            <w:right w:val="none" w:sz="0" w:space="0" w:color="auto"/>
          </w:divBdr>
        </w:div>
        <w:div w:id="1700200640">
          <w:marLeft w:val="0"/>
          <w:marRight w:val="0"/>
          <w:marTop w:val="0"/>
          <w:marBottom w:val="0"/>
          <w:divBdr>
            <w:top w:val="none" w:sz="0" w:space="0" w:color="auto"/>
            <w:left w:val="none" w:sz="0" w:space="0" w:color="auto"/>
            <w:bottom w:val="none" w:sz="0" w:space="0" w:color="auto"/>
            <w:right w:val="none" w:sz="0" w:space="0" w:color="auto"/>
          </w:divBdr>
        </w:div>
        <w:div w:id="1140152382">
          <w:marLeft w:val="0"/>
          <w:marRight w:val="0"/>
          <w:marTop w:val="0"/>
          <w:marBottom w:val="0"/>
          <w:divBdr>
            <w:top w:val="none" w:sz="0" w:space="0" w:color="auto"/>
            <w:left w:val="none" w:sz="0" w:space="0" w:color="auto"/>
            <w:bottom w:val="none" w:sz="0" w:space="0" w:color="auto"/>
            <w:right w:val="none" w:sz="0" w:space="0" w:color="auto"/>
          </w:divBdr>
        </w:div>
      </w:divsChild>
    </w:div>
    <w:div w:id="1907062938">
      <w:bodyDiv w:val="1"/>
      <w:marLeft w:val="0"/>
      <w:marRight w:val="0"/>
      <w:marTop w:val="0"/>
      <w:marBottom w:val="0"/>
      <w:divBdr>
        <w:top w:val="none" w:sz="0" w:space="0" w:color="auto"/>
        <w:left w:val="none" w:sz="0" w:space="0" w:color="auto"/>
        <w:bottom w:val="none" w:sz="0" w:space="0" w:color="auto"/>
        <w:right w:val="none" w:sz="0" w:space="0" w:color="auto"/>
      </w:divBdr>
    </w:div>
    <w:div w:id="2003045007">
      <w:bodyDiv w:val="1"/>
      <w:marLeft w:val="0"/>
      <w:marRight w:val="0"/>
      <w:marTop w:val="0"/>
      <w:marBottom w:val="0"/>
      <w:divBdr>
        <w:top w:val="none" w:sz="0" w:space="0" w:color="auto"/>
        <w:left w:val="none" w:sz="0" w:space="0" w:color="auto"/>
        <w:bottom w:val="none" w:sz="0" w:space="0" w:color="auto"/>
        <w:right w:val="none" w:sz="0" w:space="0" w:color="auto"/>
      </w:divBdr>
    </w:div>
    <w:div w:id="2027752598">
      <w:bodyDiv w:val="1"/>
      <w:marLeft w:val="0"/>
      <w:marRight w:val="0"/>
      <w:marTop w:val="0"/>
      <w:marBottom w:val="0"/>
      <w:divBdr>
        <w:top w:val="none" w:sz="0" w:space="0" w:color="auto"/>
        <w:left w:val="none" w:sz="0" w:space="0" w:color="auto"/>
        <w:bottom w:val="none" w:sz="0" w:space="0" w:color="auto"/>
        <w:right w:val="none" w:sz="0" w:space="0" w:color="auto"/>
      </w:divBdr>
    </w:div>
    <w:div w:id="2080132474">
      <w:bodyDiv w:val="1"/>
      <w:marLeft w:val="0"/>
      <w:marRight w:val="0"/>
      <w:marTop w:val="0"/>
      <w:marBottom w:val="0"/>
      <w:divBdr>
        <w:top w:val="none" w:sz="0" w:space="0" w:color="auto"/>
        <w:left w:val="none" w:sz="0" w:space="0" w:color="auto"/>
        <w:bottom w:val="none" w:sz="0" w:space="0" w:color="auto"/>
        <w:right w:val="none" w:sz="0" w:space="0" w:color="auto"/>
      </w:divBdr>
    </w:div>
    <w:div w:id="2096045837">
      <w:bodyDiv w:val="1"/>
      <w:marLeft w:val="0"/>
      <w:marRight w:val="0"/>
      <w:marTop w:val="0"/>
      <w:marBottom w:val="0"/>
      <w:divBdr>
        <w:top w:val="none" w:sz="0" w:space="0" w:color="auto"/>
        <w:left w:val="none" w:sz="0" w:space="0" w:color="auto"/>
        <w:bottom w:val="none" w:sz="0" w:space="0" w:color="auto"/>
        <w:right w:val="none" w:sz="0" w:space="0" w:color="auto"/>
      </w:divBdr>
    </w:div>
    <w:div w:id="2096436642">
      <w:bodyDiv w:val="1"/>
      <w:marLeft w:val="0"/>
      <w:marRight w:val="0"/>
      <w:marTop w:val="0"/>
      <w:marBottom w:val="0"/>
      <w:divBdr>
        <w:top w:val="none" w:sz="0" w:space="0" w:color="auto"/>
        <w:left w:val="none" w:sz="0" w:space="0" w:color="auto"/>
        <w:bottom w:val="none" w:sz="0" w:space="0" w:color="auto"/>
        <w:right w:val="none" w:sz="0" w:space="0" w:color="auto"/>
      </w:divBdr>
    </w:div>
    <w:div w:id="212369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2"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FD7CE8E-FADE-4219-BB52-BA5DEE8581F6}">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BBB75-2E04-4649-91DB-253835A48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2978</Words>
  <Characters>16981</Characters>
  <Application>Microsoft Office Word</Application>
  <DocSecurity>0</DocSecurity>
  <Lines>141</Lines>
  <Paragraphs>39</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vert pomme</Company>
  <LinksUpToDate>false</LinksUpToDate>
  <CharactersWithSpaces>19920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Markus Haggeney</dc:creator>
  <cp:lastModifiedBy>Andre, Marc</cp:lastModifiedBy>
  <cp:revision>4</cp:revision>
  <cp:lastPrinted>2017-03-16T07:32:00Z</cp:lastPrinted>
  <dcterms:created xsi:type="dcterms:W3CDTF">2020-02-20T18:42:00Z</dcterms:created>
  <dcterms:modified xsi:type="dcterms:W3CDTF">2020-03-28T06:04:00Z</dcterms:modified>
</cp:coreProperties>
</file>